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rPr>
          <w:rFonts w:ascii="URWPalladioL" w:hAnsi="URWPalladioL"/>
          <w:sz w:val="24"/>
        </w:rPr>
      </w:pPr>
      <w:r>
        <w:rPr>
          <w:rFonts w:ascii="URWPalladioL" w:hAnsi="URWPalladioL"/>
          <w:b/>
          <w:sz w:val="24"/>
        </w:rPr>
        <w:t xml:space="preserve">PI NAME: </w:t>
      </w:r>
      <w:r>
        <w:rPr>
          <w:rFonts w:ascii="URWPalladioL" w:hAnsi="URWPalladioL"/>
          <w:sz w:val="24"/>
        </w:rPr>
        <w:t xml:space="preserve">Asantha Cooray </w:t>
      </w:r>
    </w:p>
    <w:p>
      <w:pPr>
        <w:pStyle w:val="TextBody"/>
        <w:rPr>
          <w:rFonts w:ascii="URWPalladioL" w:hAnsi="URWPalladioL"/>
          <w:sz w:val="24"/>
        </w:rPr>
      </w:pPr>
      <w:r>
        <w:rPr>
          <w:rFonts w:ascii="URWPalladioL" w:hAnsi="URWPalladioL"/>
          <w:b/>
          <w:sz w:val="24"/>
        </w:rPr>
        <w:t xml:space="preserve">Science Education Title: </w:t>
      </w:r>
      <w:r>
        <w:rPr>
          <w:rFonts w:ascii="URWPalladioL" w:hAnsi="URWPalladioL"/>
          <w:sz w:val="24"/>
        </w:rPr>
        <w:t xml:space="preserve">Vectors in multiple directions </w:t>
      </w:r>
    </w:p>
    <w:p>
      <w:pPr>
        <w:pStyle w:val="TextBody"/>
        <w:rPr>
          <w:rFonts w:ascii="URWPalladioL" w:hAnsi="URWPalladioL"/>
          <w:sz w:val="24"/>
        </w:rPr>
      </w:pPr>
      <w:r>
        <w:rPr>
          <w:rFonts w:ascii="URWPalladioL" w:hAnsi="URWPalladioL"/>
          <w:b/>
          <w:sz w:val="24"/>
        </w:rPr>
        <w:t xml:space="preserve">Overview: </w:t>
      </w:r>
      <w:r>
        <w:rPr>
          <w:rFonts w:ascii="URWPalladioL" w:hAnsi="URWPalladioL"/>
          <w:sz w:val="24"/>
        </w:rPr>
        <w:t xml:space="preserve">This experiment demonstrates how vectors add and subtract in multiple directions. The goal will be to calculate the addition or subtraction of multiple vectors analytically and then experimentally confirm the calculations. </w:t>
      </w:r>
    </w:p>
    <w:p>
      <w:pPr>
        <w:pStyle w:val="TextBody"/>
        <w:rPr>
          <w:rFonts w:ascii="URWPalladioL" w:hAnsi="URWPalladioL"/>
          <w:sz w:val="24"/>
        </w:rPr>
      </w:pPr>
      <w:ins w:id="0" w:author="Nicholas Timmons" w:date="2016-06-08T14:59:00Z">
        <w:r>
          <w:rPr>
            <w:rFonts w:ascii="URWPalladioL" w:hAnsi="URWPalladioL"/>
            <w:sz w:val="24"/>
          </w:rPr>
          <w:t xml:space="preserve">A vector is an object with both magnitude and direction. The magnitude of a vector is simply </w:t>
        </w:r>
      </w:ins>
      <w:ins w:id="1" w:author="Unknown Author" w:date="2016-08-14T12:54:00Z">
        <w:r>
          <w:rPr>
            <w:rFonts w:ascii="URWPalladioL" w:hAnsi="URWPalladioL"/>
            <w:sz w:val="24"/>
          </w:rPr>
          <w:t xml:space="preserve">denoted as </w:t>
        </w:r>
      </w:ins>
      <w:ins w:id="2" w:author="Nicholas Timmons" w:date="2016-06-08T14:59:00Z">
        <w:r>
          <w:rPr>
            <w:rFonts w:ascii="URWPalladioL" w:hAnsi="URWPalladioL"/>
            <w:sz w:val="24"/>
          </w:rPr>
          <w:t xml:space="preserve">the length, while the direction is typically defined by the angle it makes with the x-axis. </w:t>
        </w:r>
      </w:ins>
      <w:r>
        <w:rPr>
          <w:rFonts w:ascii="URWPalladioL" w:hAnsi="URWPalladioL"/>
          <w:sz w:val="24"/>
        </w:rPr>
        <w:t xml:space="preserve">Because forces are vectors they can be used as a physical representation of vectors. By setting up a system of forces and finding which additional force will create an equilibrium between the forces a system of vectors can be experimentally verified. </w:t>
      </w:r>
    </w:p>
    <w:p>
      <w:pPr>
        <w:pStyle w:val="TextBody"/>
        <w:rPr>
          <w:rFonts w:ascii="URWPalladioL" w:hAnsi="URWPalladioL"/>
          <w:sz w:val="24"/>
        </w:rPr>
      </w:pPr>
      <w:r>
        <w:rPr>
          <w:rFonts w:ascii="URWPalladioL" w:hAnsi="URWPalladioL"/>
          <w:b/>
          <w:sz w:val="24"/>
        </w:rPr>
        <w:t>Principles</w:t>
      </w:r>
      <w:ins w:id="3" w:author="Nicholas Timmons" w:date="2016-06-08T15:01:00Z">
        <w:r>
          <w:rPr>
            <w:rFonts w:ascii="URWPalladioL" w:hAnsi="URWPalladioL"/>
            <w:b/>
            <w:sz w:val="24"/>
          </w:rPr>
          <w:t xml:space="preserve"> of Vectors</w:t>
        </w:r>
      </w:ins>
      <w:r>
        <w:rPr>
          <w:rFonts w:ascii="URWPalladioL" w:hAnsi="URWPalladioL"/>
          <w:b/>
          <w:sz w:val="24"/>
        </w:rPr>
        <w:t xml:space="preserve">: </w:t>
      </w:r>
      <w:del w:id="4" w:author="Nicholas Timmons" w:date="2016-06-08T15:00:00Z">
        <w:r>
          <w:rPr>
            <w:rFonts w:ascii="URWPalladioL" w:hAnsi="URWPalladioL"/>
            <w:b/>
            <w:sz w:val="24"/>
          </w:rPr>
          <w:delText>A vector is an object with both magnitude and direction. The magnitude of a vector is simply the length while the direction is typically defined by the angle it makes with the x-axis.</w:delText>
        </w:r>
      </w:del>
      <w:r>
        <w:rPr>
          <w:rFonts w:ascii="URWPalladioL" w:hAnsi="URWPalladioL"/>
          <w:sz w:val="24"/>
        </w:rPr>
        <w:t xml:space="preserve"> In Figure 1</w:t>
      </w:r>
      <w:ins w:id="5" w:author="Nicholas Timmons" w:date="2016-06-08T14:57:00Z">
        <w:r>
          <w:rPr>
            <w:rFonts w:ascii="URWPalladioL" w:hAnsi="URWPalladioL"/>
            <w:sz w:val="24"/>
          </w:rPr>
          <w:t>,</w:t>
        </w:r>
      </w:ins>
      <w:r>
        <w:rPr>
          <w:rFonts w:ascii="URWPalladioL" w:hAnsi="URWPalladioL"/>
          <w:sz w:val="24"/>
        </w:rPr>
        <w:t xml:space="preserve"> the vector</w:t>
      </w:r>
      <w:r>
        <w:rPr>
          <w:rFonts w:ascii="URWPalladioL" w:hAnsi="URWPalladioL"/>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is shown</w:t>
      </w:r>
      <w:ins w:id="6" w:author="Nicholas Timmons" w:date="2016-06-08T14:58:00Z">
        <w:r>
          <w:rPr>
            <w:rFonts w:ascii="URWPalladioL" w:hAnsi="URWPalladioL"/>
            <w:sz w:val="24"/>
          </w:rPr>
          <w:t>,</w:t>
        </w:r>
      </w:ins>
      <w:r>
        <w:rPr>
          <w:rFonts w:ascii="URWPalladioL" w:hAnsi="URWPalladioL"/>
          <w:sz w:val="24"/>
        </w:rPr>
        <w:t xml:space="preserve"> as well as the x and y</w:t>
      </w:r>
      <w:ins w:id="7" w:author="Unknown Author" w:date="2016-08-14T12:36:00Z">
        <w:r>
          <w:rPr>
            <w:rFonts w:ascii="URWPalladioL" w:hAnsi="URWPalladioL"/>
            <w:sz w:val="24"/>
          </w:rPr>
          <w:t>-</w:t>
        </w:r>
      </w:ins>
      <w:del w:id="8" w:author="Unknown Author" w:date="2016-08-14T12:36:00Z">
        <w:r>
          <w:rPr>
            <w:rFonts w:ascii="URWPalladioL" w:hAnsi="URWPalladioL"/>
            <w:sz w:val="24"/>
          </w:rPr>
          <w:delText xml:space="preserve"> </w:delText>
        </w:r>
      </w:del>
      <w:r>
        <w:rPr>
          <w:rFonts w:ascii="URWPalladioL" w:hAnsi="URWPalladioL"/>
          <w:sz w:val="24"/>
        </w:rPr>
        <w:t xml:space="preserve">axes and the angle </w:t>
      </w:r>
      <w:r>
        <w:rPr>
          <w:rFonts w:ascii="CMMI12" w:hAnsi="CMMI12"/>
          <w:sz w:val="24"/>
        </w:rPr>
        <w:t xml:space="preserve">θ </w:t>
      </w:r>
      <w:ins w:id="9" w:author="Nicholas Timmons" w:date="2016-06-08T14:58:00Z">
        <w:r>
          <w:rPr>
            <w:rFonts w:ascii="CMMI12" w:hAnsi="CMMI12"/>
            <w:sz w:val="24"/>
          </w:rPr>
          <w:t xml:space="preserve">which </w:t>
        </w:r>
      </w:ins>
      <w:del w:id="10" w:author="Nicholas Timmons" w:date="2016-06-08T14:58:00Z">
        <w:r>
          <w:rPr>
            <w:rFonts w:ascii="URWPalladioL" w:hAnsi="URWPalladioL"/>
            <w:sz w:val="24"/>
          </w:rPr>
          <w:delText>with</w:delText>
        </w:r>
      </w:del>
      <w:r>
        <w:rPr>
          <w:rFonts w:ascii="URWPalladioL" w:hAnsi="URWPalladioL"/>
          <w:sz w:val="24"/>
        </w:rPr>
      </w:r>
      <m:oMath xmlns:m="http://schemas.openxmlformats.org/officeDocument/2006/math">
        <m:acc>
          <m:accPr>
            <m:chr m:val="⃗"/>
          </m:accPr>
          <m:e>
            <m:r>
              <w:rPr>
                <w:rFonts w:ascii="Cambria Math" w:hAnsi="Cambria Math"/>
              </w:rPr>
              <m:t xml:space="preserve">A</m:t>
            </m:r>
          </m:e>
        </m:acc>
      </m:oMath>
      <w:del w:id="11" w:author="Nicholas Timmons" w:date="2016-06-08T14:58:00Z">
        <w:r>
          <w:rPr>
            <w:rFonts w:ascii="URWPalladioL" w:hAnsi="URWPalladioL"/>
            <w:sz w:val="24"/>
          </w:rPr>
          <w:delText>which</w:delText>
        </w:r>
      </w:del>
      <w:r>
        <w:rPr>
          <w:rFonts w:ascii="URWPalladioL" w:hAnsi="URWPalladioL"/>
          <w:sz w:val="24"/>
        </w:rPr>
        <w:t xml:space="preserve"> makes with the x-axis.</w:t>
      </w:r>
    </w:p>
    <w:p>
      <w:pPr>
        <w:pStyle w:val="TextBody"/>
        <w:rPr>
          <w:rFonts w:ascii="URWPalladioL" w:hAnsi="URWPalladioL"/>
          <w:sz w:val="24"/>
        </w:rPr>
      </w:pPr>
      <w:r>
        <w:rPr>
          <w:rFonts w:ascii="URWPalladioL" w:hAnsi="URWPalladioL"/>
          <w:sz w:val="24"/>
        </w:rPr>
        <w:t xml:space="preserve"> </w:t>
      </w:r>
    </w:p>
    <w:p>
      <w:pPr>
        <w:pStyle w:val="TextBody"/>
        <w:jc w:val="center"/>
        <w:rPr>
          <w:rFonts w:ascii="URWPalladioL" w:hAnsi="URWPalladioL"/>
          <w:sz w:val="24"/>
        </w:rPr>
      </w:pPr>
      <w:r>
        <w:rPr>
          <w:rFonts w:ascii="URWPalladioL" w:hAnsi="URWPalladioL"/>
          <w:sz w:val="24"/>
        </w:rPr>
        <w:t>Figure 1</w:t>
        <w:drawing>
          <wp:anchor behindDoc="0" distT="0" distB="0" distL="0" distR="0" simplePos="0" locked="0" layoutInCell="1" allowOverlap="1" relativeHeight="4">
            <wp:simplePos x="0" y="0"/>
            <wp:positionH relativeFrom="column">
              <wp:align>center</wp:align>
            </wp:positionH>
            <wp:positionV relativeFrom="paragraph">
              <wp:align>top</wp:align>
            </wp:positionV>
            <wp:extent cx="1996440" cy="1585595"/>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996440" cy="1585595"/>
                    </a:xfrm>
                    <a:prstGeom prst="rect">
                      <a:avLst/>
                    </a:prstGeom>
                    <a:noFill/>
                    <a:ln w="9525">
                      <a:noFill/>
                      <a:miter lim="800000"/>
                      <a:headEnd/>
                      <a:tailEnd/>
                    </a:ln>
                  </pic:spPr>
                </pic:pic>
              </a:graphicData>
            </a:graphic>
          </wp:anchor>
        </w:drawing>
      </w:r>
    </w:p>
    <w:p>
      <w:pPr>
        <w:pStyle w:val="TextBody"/>
        <w:jc w:val="center"/>
        <w:rPr>
          <w:rFonts w:ascii="URWPalladioL" w:hAnsi="URWPalladioL"/>
          <w:sz w:val="24"/>
        </w:rPr>
      </w:pPr>
      <w:r>
        <w:rPr>
          <w:rFonts w:ascii="URWPalladioL" w:hAnsi="URWPalladioL"/>
          <w:sz w:val="24"/>
        </w:rPr>
      </w:r>
    </w:p>
    <w:p>
      <w:pPr>
        <w:pStyle w:val="TextBody"/>
        <w:rPr>
          <w:rFonts w:ascii="URWPalladioL" w:hAnsi="URWPalladioL"/>
          <w:sz w:val="24"/>
        </w:rPr>
      </w:pPr>
      <w:r>
        <w:rPr>
          <w:rFonts w:ascii="URWPalladioL" w:hAnsi="URWPalladioL"/>
          <w:sz w:val="24"/>
        </w:rPr>
        <w:t xml:space="preserve">In order to add or subtract two vectors it is useful to describe the vector in terms of its x and y components. The x component is the amount of the vector that points in the x direction which mathematically is represented as </w:t>
      </w:r>
    </w:p>
    <w:p>
      <w:pPr>
        <w:pStyle w:val="TextBody"/>
        <w:jc w:val="center"/>
        <w:rPr>
          <w:rFonts w:ascii="URWPalladioL" w:hAnsi="URWPalladioL"/>
          <w:sz w:val="24"/>
        </w:rPr>
      </w:pPr>
      <w:r>
        <w:rPr/>
      </w:r>
      <m:oMath xmlns:m="http://schemas.openxmlformats.org/officeDocument/2006/math">
        <m:acc>
          <m:accPr>
            <m:chr m:val="⃗"/>
          </m:accPr>
          <m:e>
            <m:sSub>
              <m:e>
                <m:r>
                  <w:rPr>
                    <w:rFonts w:ascii="Cambria Math" w:hAnsi="Cambria Math"/>
                  </w:rPr>
                  <m:t xml:space="preserve">A</m:t>
                </m:r>
              </m:e>
              <m:sub>
                <m:r>
                  <w:rPr>
                    <w:rFonts w:ascii="Cambria Math" w:hAnsi="Cambria Math"/>
                  </w:rPr>
                  <m:t xml:space="preserve">x</m:t>
                </m:r>
              </m:sub>
            </m:sSub>
          </m:e>
        </m:acc>
        <m:r>
          <m:t xml:space="preserve"> </m:t>
        </m:r>
        <m:r>
          <w:rPr>
            <w:rFonts w:ascii="Cambria Math" w:hAnsi="Cambria Math"/>
          </w:rPr>
          <m:t xml:space="preserve">=</m:t>
        </m:r>
        <m:r>
          <m:t xml:space="preserve"> </m:t>
        </m:r>
        <m:r>
          <w:rPr>
            <w:rFonts w:ascii="Cambria Math" w:hAnsi="Cambria Math"/>
          </w:rPr>
          <m:t xml:space="preserve">cos</m:t>
        </m:r>
        <m:d>
          <m:dPr>
            <m:begChr m:val="("/>
            <m:endChr m:val=")"/>
          </m:dPr>
          <m:e>
            <m:r>
              <w:rPr>
                <w:rFonts w:ascii="Cambria Math" w:hAnsi="Cambria Math"/>
              </w:rPr>
              <m:t xml:space="preserve">θ</m:t>
            </m:r>
          </m:e>
        </m:d>
        <m:r>
          <m:t xml:space="preserve"> </m:t>
        </m:r>
        <m:r>
          <w:rPr>
            <w:rFonts w:ascii="Cambria Math" w:hAnsi="Cambria Math"/>
          </w:rPr>
          <m:t xml:space="preserve">∗</m:t>
        </m:r>
        <m:r>
          <m:t xml:space="preserve"> </m:t>
        </m:r>
        <m:d>
          <m:dPr>
            <m:begChr m:val="|"/>
            <m:endChr m:val="|"/>
          </m:dPr>
          <m:e>
            <m:acc>
              <m:accPr>
                <m:chr m:val="⃗"/>
              </m:accPr>
              <m:e>
                <m:r>
                  <w:rPr>
                    <w:rFonts w:ascii="Cambria Math" w:hAnsi="Cambria Math"/>
                  </w:rPr>
                  <m:t xml:space="preserve">A</m:t>
                </m:r>
              </m:e>
            </m:acc>
          </m:e>
        </m:d>
      </m:oMath>
      <w:r>
        <w:rPr>
          <w:rFonts w:ascii="URWPalladioL" w:hAnsi="URWPalladioL"/>
          <w:sz w:val="24"/>
        </w:rPr>
        <w:t>(</w:t>
      </w:r>
      <w:ins w:id="12" w:author="Unknown Author" w:date="2016-08-14T12:36:00Z">
        <w:r>
          <w:rPr>
            <w:rFonts w:ascii="URWPalladioL" w:hAnsi="URWPalladioL"/>
            <w:sz w:val="24"/>
          </w:rPr>
          <w:t xml:space="preserve">Equation </w:t>
        </w:r>
      </w:ins>
      <w:r>
        <w:rPr>
          <w:rFonts w:ascii="URWPalladioL" w:hAnsi="URWPalladioL"/>
          <w:sz w:val="24"/>
        </w:rPr>
        <w:t xml:space="preserve">1) </w:t>
      </w:r>
    </w:p>
    <w:p>
      <w:pPr>
        <w:pStyle w:val="TextBody"/>
        <w:rPr>
          <w:rFonts w:ascii="URWPalladioL" w:hAnsi="URWPalladioL"/>
          <w:sz w:val="24"/>
        </w:rPr>
      </w:pPr>
      <w:r>
        <w:rPr>
          <w:rFonts w:ascii="URWPalladioL" w:hAnsi="URWPalladioL"/>
          <w:sz w:val="24"/>
        </w:rPr>
        <w:t xml:space="preserve">The y component is represented as </w:t>
      </w:r>
    </w:p>
    <w:p>
      <w:pPr>
        <w:pStyle w:val="TextBody"/>
        <w:jc w:val="center"/>
        <w:rPr>
          <w:rFonts w:ascii="URWPalladioL" w:hAnsi="URWPalladioL"/>
          <w:sz w:val="24"/>
        </w:rPr>
      </w:pPr>
      <w:r>
        <w:rPr>
          <w:rFonts w:ascii="URWPalladioL" w:hAnsi="URWPalladioL"/>
          <w:sz w:val="24"/>
        </w:rPr>
      </w:r>
      <m:oMath xmlns:m="http://schemas.openxmlformats.org/officeDocument/2006/math">
        <m:acc>
          <m:accPr>
            <m:chr m:val="⃗"/>
          </m:accPr>
          <m:e>
            <m:sSub>
              <m:e>
                <m:r>
                  <w:rPr>
                    <w:rFonts w:ascii="Cambria Math" w:hAnsi="Cambria Math"/>
                  </w:rPr>
                  <m:t xml:space="preserve">A</m:t>
                </m:r>
              </m:e>
              <m:sub>
                <m:r>
                  <w:rPr>
                    <w:rFonts w:ascii="Cambria Math" w:hAnsi="Cambria Math"/>
                  </w:rPr>
                  <m:t xml:space="preserve">y</m:t>
                </m:r>
              </m:sub>
            </m:sSub>
          </m:e>
        </m:acc>
        <m:r>
          <m:t xml:space="preserve"> </m:t>
        </m:r>
        <m:r>
          <w:rPr>
            <w:rFonts w:ascii="Cambria Math" w:hAnsi="Cambria Math"/>
          </w:rPr>
          <m:t xml:space="preserve">=</m:t>
        </m:r>
        <m:r>
          <m:t xml:space="preserve"> </m:t>
        </m:r>
        <m:r>
          <w:rPr>
            <w:rFonts w:ascii="Cambria Math" w:hAnsi="Cambria Math"/>
          </w:rPr>
          <m:t xml:space="preserve">sin</m:t>
        </m:r>
        <m:d>
          <m:dPr>
            <m:begChr m:val="("/>
            <m:endChr m:val=")"/>
          </m:dPr>
          <m:e>
            <m:r>
              <w:rPr>
                <w:rFonts w:ascii="Cambria Math" w:hAnsi="Cambria Math"/>
              </w:rPr>
              <m:t xml:space="preserve">θ</m:t>
            </m:r>
          </m:e>
        </m:d>
        <m:r>
          <m:t xml:space="preserve"> </m:t>
        </m:r>
        <m:r>
          <w:rPr>
            <w:rFonts w:ascii="Cambria Math" w:hAnsi="Cambria Math"/>
          </w:rPr>
          <m:t xml:space="preserve">∗</m:t>
        </m:r>
        <m:r>
          <m:t xml:space="preserve"> </m:t>
        </m:r>
        <m:d>
          <m:dPr>
            <m:begChr m:val="|"/>
            <m:endChr m:val="|"/>
          </m:dPr>
          <m:e>
            <m:acc>
              <m:accPr>
                <m:chr m:val="⃗"/>
              </m:accPr>
              <m:e>
                <m:r>
                  <w:rPr>
                    <w:rFonts w:ascii="Cambria Math" w:hAnsi="Cambria Math"/>
                  </w:rPr>
                  <m:t xml:space="preserve">A</m:t>
                </m:r>
              </m:e>
            </m:acc>
          </m:e>
        </m:d>
      </m:oMath>
      <w:r>
        <w:rPr>
          <w:rFonts w:ascii="URWPalladioL" w:hAnsi="URWPalladioL"/>
          <w:sz w:val="24"/>
        </w:rPr>
        <w:t>(</w:t>
      </w:r>
      <w:ins w:id="13" w:author="Unknown Author" w:date="2016-08-14T12:36:00Z">
        <w:r>
          <w:rPr>
            <w:rFonts w:ascii="URWPalladioL" w:hAnsi="URWPalladioL"/>
            <w:sz w:val="24"/>
          </w:rPr>
          <w:t xml:space="preserve">Equation </w:t>
        </w:r>
      </w:ins>
      <w:r>
        <w:rPr>
          <w:rFonts w:ascii="URWPalladioL" w:hAnsi="URWPalladioL"/>
          <w:sz w:val="24"/>
        </w:rPr>
        <w:t xml:space="preserve">2) </w:t>
      </w:r>
    </w:p>
    <w:p>
      <w:pPr>
        <w:pStyle w:val="TextBody"/>
        <w:rPr>
          <w:rFonts w:ascii="URWPalladioL" w:hAnsi="URWPalladioL"/>
          <w:sz w:val="24"/>
        </w:rPr>
      </w:pPr>
      <w:r>
        <w:rPr>
          <w:rFonts w:ascii="URWPalladioL" w:hAnsi="URWPalladioL"/>
          <w:sz w:val="24"/>
        </w:rPr>
        <w:t>The magnitude of</w:t>
      </w:r>
      <w:r>
        <w:rPr>
          <w:rFonts w:ascii="URWPalladioL" w:hAnsi="URWPalladioL"/>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is defined to be</w:t>
      </w:r>
    </w:p>
    <w:p>
      <w:pPr>
        <w:pStyle w:val="TextBody"/>
        <w:jc w:val="center"/>
        <w:rPr>
          <w:rFonts w:ascii="URWPalladioL" w:hAnsi="URWPalladioL"/>
          <w:sz w:val="24"/>
        </w:rPr>
      </w:pPr>
      <w:r>
        <w:rPr>
          <w:rFonts w:ascii="CMSY10" w:hAnsi="CMSY10"/>
          <w:sz w:val="24"/>
        </w:rPr>
        <w:t xml:space="preserve"> </w:t>
      </w:r>
      <w:r>
        <w:rPr>
          <w:rFonts w:ascii="CMSY10" w:hAnsi="CMSY10"/>
          <w:sz w:val="24"/>
        </w:rPr>
      </w:r>
      <m:oMath xmlns:m="http://schemas.openxmlformats.org/officeDocument/2006/math">
        <m:d>
          <m:dPr>
            <m:begChr m:val="|"/>
            <m:endChr m:val="|"/>
          </m:dPr>
          <m:e>
            <m:acc>
              <m:accPr>
                <m:chr m:val="⃗"/>
              </m:accPr>
              <m:e>
                <m:r>
                  <w:rPr>
                    <w:rFonts w:ascii="Cambria Math" w:hAnsi="Cambria Math"/>
                  </w:rPr>
                  <m:t xml:space="preserve">A</m:t>
                </m:r>
              </m:e>
            </m:acc>
          </m:e>
        </m:d>
        <m:r>
          <m:t xml:space="preserve"> </m:t>
        </m:r>
        <m:r>
          <w:rPr>
            <w:rFonts w:ascii="Cambria Math" w:hAnsi="Cambria Math"/>
          </w:rPr>
          <m:t xml:space="preserve">=</m:t>
        </m:r>
        <m:r>
          <m:t xml:space="preserve"> </m:t>
        </m:r>
        <m:rad>
          <m:radPr>
            <m:degHide m:val="1"/>
          </m:radPr>
          <m:deg/>
          <m:e>
            <m:r>
              <m:t xml:space="preserve"> </m:t>
            </m:r>
            <m:sSup>
              <m:e>
                <m:d>
                  <m:dPr>
                    <m:begChr m:val="|"/>
                    <m:endChr m:val="|"/>
                  </m:dPr>
                  <m:e>
                    <m:acc>
                      <m:accPr>
                        <m:chr m:val="⃗"/>
                      </m:accPr>
                      <m:e>
                        <m:sSub>
                          <m:e>
                            <m:r>
                              <w:rPr>
                                <w:rFonts w:ascii="Cambria Math" w:hAnsi="Cambria Math"/>
                              </w:rPr>
                              <m:t xml:space="preserve">A</m:t>
                            </m:r>
                          </m:e>
                          <m:sub>
                            <m:r>
                              <w:rPr>
                                <w:rFonts w:ascii="Cambria Math" w:hAnsi="Cambria Math"/>
                              </w:rPr>
                              <m:t xml:space="preserve">x</m:t>
                            </m:r>
                          </m:sub>
                        </m:sSub>
                      </m:e>
                    </m:acc>
                  </m:e>
                </m:d>
              </m:e>
              <m:sup>
                <m:r>
                  <w:rPr>
                    <w:rFonts w:ascii="Cambria Math" w:hAnsi="Cambria Math"/>
                  </w:rPr>
                  <m:t xml:space="preserve">2</m:t>
                </m:r>
              </m:sup>
            </m:sSup>
            <m:r>
              <m:t xml:space="preserve"> </m:t>
            </m:r>
            <m:r>
              <w:rPr>
                <w:rFonts w:ascii="Cambria Math" w:hAnsi="Cambria Math"/>
              </w:rPr>
              <m:t xml:space="preserve">+</m:t>
            </m:r>
            <m:r>
              <m:t xml:space="preserve"> </m:t>
            </m:r>
            <m:sSup>
              <m:e>
                <m:d>
                  <m:dPr>
                    <m:begChr m:val="|"/>
                    <m:endChr m:val="|"/>
                  </m:dPr>
                  <m:e>
                    <m:acc>
                      <m:accPr>
                        <m:chr m:val="⃗"/>
                      </m:accPr>
                      <m:e>
                        <m:sSub>
                          <m:e>
                            <m:r>
                              <w:rPr>
                                <w:rFonts w:ascii="Cambria Math" w:hAnsi="Cambria Math"/>
                              </w:rPr>
                              <m:t xml:space="preserve">A</m:t>
                            </m:r>
                          </m:e>
                          <m:sub>
                            <m:r>
                              <w:rPr>
                                <w:rFonts w:ascii="Cambria Math" w:hAnsi="Cambria Math"/>
                              </w:rPr>
                              <m:t xml:space="preserve">y</m:t>
                            </m:r>
                          </m:sub>
                        </m:sSub>
                      </m:e>
                    </m:acc>
                  </m:e>
                </m:d>
              </m:e>
              <m:sup>
                <m:r>
                  <w:rPr>
                    <w:rFonts w:ascii="Cambria Math" w:hAnsi="Cambria Math"/>
                  </w:rPr>
                  <m:t xml:space="preserve">2</m:t>
                </m:r>
              </m:sup>
            </m:sSup>
            <m:r>
              <m:t xml:space="preserve"> </m:t>
            </m:r>
          </m:e>
        </m:rad>
      </m:oMath>
      <w:r>
        <w:rPr>
          <w:rFonts w:ascii="URWPalladioL" w:hAnsi="URWPalladioL"/>
          <w:sz w:val="24"/>
        </w:rPr>
        <w:t>(</w:t>
      </w:r>
      <w:ins w:id="14" w:author="Unknown Author" w:date="2016-08-14T12:36:00Z">
        <w:r>
          <w:rPr>
            <w:rFonts w:ascii="URWPalladioL" w:hAnsi="URWPalladioL"/>
            <w:sz w:val="24"/>
          </w:rPr>
          <w:t xml:space="preserve">Equation </w:t>
        </w:r>
      </w:ins>
      <w:r>
        <w:rPr>
          <w:rFonts w:ascii="URWPalladioL" w:hAnsi="URWPalladioL"/>
          <w:sz w:val="24"/>
        </w:rPr>
        <w:t xml:space="preserve">3) </w:t>
      </w:r>
    </w:p>
    <w:p>
      <w:pPr>
        <w:pStyle w:val="TextBody"/>
        <w:rPr>
          <w:rFonts w:ascii="URWPalladioL" w:hAnsi="URWPalladioL"/>
          <w:sz w:val="24"/>
        </w:rPr>
      </w:pPr>
      <w:r>
        <w:rPr>
          <w:rFonts w:ascii="URWPalladioL" w:hAnsi="URWPalladioL"/>
          <w:sz w:val="24"/>
        </w:rPr>
        <w:t>To add two vectors simply break the vector down into their x and y components and then add the corresponding components. To subtract two vectors apply the same procedure</w:t>
      </w:r>
      <w:ins w:id="15" w:author="Nicholas Timmons" w:date="2016-06-08T15:02:00Z">
        <w:r>
          <w:rPr>
            <w:rFonts w:ascii="URWPalladioL" w:hAnsi="URWPalladioL"/>
            <w:sz w:val="24"/>
          </w:rPr>
          <w:t>,</w:t>
        </w:r>
      </w:ins>
      <w:r>
        <w:rPr>
          <w:rFonts w:ascii="URWPalladioL" w:hAnsi="URWPalladioL"/>
          <w:sz w:val="24"/>
        </w:rPr>
        <w:t xml:space="preserve"> but subtract the components.</w:t>
      </w:r>
    </w:p>
    <w:p>
      <w:pPr>
        <w:pStyle w:val="TextBody"/>
        <w:rPr>
          <w:rFonts w:ascii="URWPalladioL" w:hAnsi="URWPalladioL"/>
          <w:sz w:val="24"/>
        </w:rPr>
      </w:pPr>
      <w:r>
        <w:rPr>
          <w:rFonts w:ascii="URWPalladioL" w:hAnsi="URWPalladioL"/>
          <w:sz w:val="24"/>
        </w:rPr>
        <w:t xml:space="preserve"> </w:t>
      </w:r>
      <w:r>
        <w:rPr>
          <w:rFonts w:ascii="URWPalladioL" w:hAnsi="URWPalladioL"/>
          <w:sz w:val="24"/>
        </w:rPr>
        <w:t xml:space="preserve">For example: If vector </w:t>
      </w:r>
      <w:r>
        <w:rPr>
          <w:rFonts w:ascii="URWPalladioL" w:hAnsi="URWPalladioL"/>
          <w:sz w:val="24"/>
        </w:rPr>
      </w:r>
      <m:oMath xmlns:m="http://schemas.openxmlformats.org/officeDocument/2006/math">
        <m:acc>
          <m:accPr>
            <m:chr m:val="⃗"/>
          </m:accPr>
          <m:e>
            <m:r>
              <w:rPr>
                <w:rFonts w:ascii="Cambria Math" w:hAnsi="Cambria Math"/>
              </w:rPr>
              <m:t xml:space="preserve">A</m:t>
            </m:r>
          </m:e>
        </m:acc>
        <m:r>
          <m:t xml:space="preserve"> </m:t>
        </m:r>
        <m:r>
          <w:rPr>
            <w:rFonts w:ascii="Cambria Math" w:hAnsi="Cambria Math"/>
          </w:rPr>
          <m:t xml:space="preserve">=</m:t>
        </m:r>
        <m:r>
          <m:t xml:space="preserve"> </m:t>
        </m:r>
        <m:acc>
          <m:accPr>
            <m:chr m:val="⃗"/>
          </m:accPr>
          <m:e>
            <m:sSub>
              <m:e>
                <m:r>
                  <w:rPr>
                    <w:rFonts w:ascii="Cambria Math" w:hAnsi="Cambria Math"/>
                  </w:rPr>
                  <m:t xml:space="preserve">A</m:t>
                </m:r>
              </m:e>
              <m:sub>
                <m:r>
                  <w:rPr>
                    <w:rFonts w:ascii="Cambria Math" w:hAnsi="Cambria Math"/>
                  </w:rPr>
                  <m:t xml:space="preserve">x</m:t>
                </m:r>
              </m:sub>
            </m:sSub>
          </m:e>
        </m:acc>
        <m:r>
          <m:t xml:space="preserve"> </m:t>
        </m:r>
        <m:r>
          <w:rPr>
            <w:rFonts w:ascii="Cambria Math" w:hAnsi="Cambria Math"/>
          </w:rPr>
          <m:t xml:space="preserve">+</m:t>
        </m:r>
        <m:r>
          <m:t xml:space="preserve"> </m:t>
        </m:r>
        <m:acc>
          <m:accPr>
            <m:chr m:val="⃗"/>
          </m:accPr>
          <m:e>
            <m:sSub>
              <m:e>
                <m:r>
                  <w:rPr>
                    <w:rFonts w:ascii="Cambria Math" w:hAnsi="Cambria Math"/>
                  </w:rPr>
                  <m:t xml:space="preserve">A</m:t>
                </m:r>
              </m:e>
              <m:sub>
                <m:r>
                  <w:rPr>
                    <w:rFonts w:ascii="Cambria Math" w:hAnsi="Cambria Math"/>
                  </w:rPr>
                  <m:t xml:space="preserve">y</m:t>
                </m:r>
              </m:sub>
            </m:sSub>
          </m:e>
        </m:acc>
      </m:oMath>
      <w:r>
        <w:rPr>
          <w:rFonts w:ascii="URWPalladioL" w:hAnsi="URWPalladioL"/>
          <w:sz w:val="24"/>
        </w:rPr>
        <w:t xml:space="preserve"> and</w:t>
      </w:r>
      <w:ins w:id="16" w:author="Unknown Author" w:date="2016-08-14T12:37:00Z">
        <w:r>
          <w:rPr>
            <w:rFonts w:ascii="URWPalladioL" w:hAnsi="URWPalladioL"/>
            <w:sz w:val="24"/>
          </w:rPr>
          <w:t xml:space="preserve"> </w:t>
        </w:r>
      </w:ins>
      <w:ins w:id="17" w:author="Unknown Author" w:date="2016-08-14T12:37:00Z">
        <w:r>
          <w:rPr>
            <w:rFonts w:ascii="URWPalladioL" w:hAnsi="URWPalladioL"/>
            <w:sz w:val="24"/>
          </w:rPr>
          <w:t>vector</w:t>
        </w:r>
      </w:ins>
      <w:del w:id="18" w:author="Unknown Author" w:date="2016-08-14T12:37:00Z">
        <w:r>
          <w:rPr>
            <w:rFonts w:ascii="URWPalladioL" w:hAnsi="URWPalladioL"/>
            <w:sz w:val="24"/>
          </w:rPr>
          <w:delText xml:space="preserve"> </w:delText>
        </w:r>
      </w:del>
      <w:r>
        <w:rPr>
          <w:rFonts w:ascii="URWPalladioL" w:hAnsi="URWPalladioL"/>
          <w:sz w:val="24"/>
        </w:rPr>
      </w:r>
      <m:oMath xmlns:m="http://schemas.openxmlformats.org/officeDocument/2006/math">
        <m:acc>
          <m:accPr>
            <m:chr m:val="⃗"/>
          </m:accPr>
          <m:e>
            <m:r>
              <w:rPr>
                <w:rFonts w:ascii="Cambria Math" w:hAnsi="Cambria Math"/>
              </w:rPr>
              <m:t xml:space="preserve">B</m:t>
            </m:r>
          </m:e>
        </m:acc>
        <m:r>
          <m:t xml:space="preserve"> </m:t>
        </m:r>
        <m:r>
          <w:rPr>
            <w:rFonts w:ascii="Cambria Math" w:hAnsi="Cambria Math"/>
          </w:rPr>
          <m:t xml:space="preserve">=</m:t>
        </m:r>
        <m:r>
          <m:t xml:space="preserve"> </m:t>
        </m:r>
        <m:acc>
          <m:accPr>
            <m:chr m:val="⃗"/>
          </m:accPr>
          <m:e>
            <m:sSub>
              <m:e>
                <m:r>
                  <w:rPr>
                    <w:rFonts w:ascii="Cambria Math" w:hAnsi="Cambria Math"/>
                  </w:rPr>
                  <m:t xml:space="preserve">B</m:t>
                </m:r>
              </m:e>
              <m:sub>
                <m:r>
                  <w:rPr>
                    <w:rFonts w:ascii="Cambria Math" w:hAnsi="Cambria Math"/>
                  </w:rPr>
                  <m:t xml:space="preserve">x</m:t>
                </m:r>
              </m:sub>
            </m:sSub>
          </m:e>
        </m:acc>
        <m:r>
          <m:t xml:space="preserve"> </m:t>
        </m:r>
        <m:r>
          <w:rPr>
            <w:rFonts w:ascii="Cambria Math" w:hAnsi="Cambria Math"/>
          </w:rPr>
          <m:t xml:space="preserve">+</m:t>
        </m:r>
        <m:r>
          <m:t xml:space="preserve"> </m:t>
        </m:r>
        <m:acc>
          <m:accPr>
            <m:chr m:val="⃗"/>
          </m:accPr>
          <m:e>
            <m:sSub>
              <m:e>
                <m:r>
                  <w:rPr>
                    <w:rFonts w:ascii="Cambria Math" w:hAnsi="Cambria Math"/>
                  </w:rPr>
                  <m:t xml:space="preserve">B</m:t>
                </m:r>
              </m:e>
              <m:sub>
                <m:r>
                  <w:rPr>
                    <w:rFonts w:ascii="Cambria Math" w:hAnsi="Cambria Math"/>
                  </w:rPr>
                  <m:t xml:space="preserve">y</m:t>
                </m:r>
              </m:sub>
            </m:sSub>
          </m:e>
        </m:acc>
      </m:oMath>
      <w:del w:id="19" w:author="Unknown Author" w:date="2016-08-14T12:37:00Z">
        <w:r>
          <w:rPr>
            <w:rFonts w:ascii="URWPalladioL" w:hAnsi="URWPalladioL"/>
            <w:sz w:val="24"/>
          </w:rPr>
          <w:delText>vector</w:delText>
        </w:r>
      </w:del>
      <w:r>
        <w:rPr>
          <w:rFonts w:ascii="CMR8" w:hAnsi="CMR8"/>
          <w:sz w:val="16"/>
        </w:rPr>
        <w:t xml:space="preserve"> </w:t>
      </w:r>
      <w:r>
        <w:rPr>
          <w:rFonts w:ascii="URWPalladioL" w:hAnsi="URWPalladioL"/>
          <w:sz w:val="24"/>
        </w:rPr>
        <w:t xml:space="preserve">then the addition of the two vectors </w:t>
      </w:r>
      <w:r>
        <w:rPr>
          <w:rFonts w:ascii="URWPalladioL" w:hAnsi="URWPalladioL"/>
          <w:sz w:val="24"/>
        </w:rPr>
      </w:r>
      <m:oMath xmlns:m="http://schemas.openxmlformats.org/officeDocument/2006/math">
        <m:acc>
          <m:accPr>
            <m:chr m:val="⃗"/>
          </m:accPr>
          <m:e>
            <m:r>
              <w:rPr>
                <w:rFonts w:ascii="Cambria Math" w:hAnsi="Cambria Math"/>
              </w:rPr>
              <m:t xml:space="preserve">A</m:t>
            </m:r>
          </m:e>
        </m:acc>
        <m:r>
          <m:t xml:space="preserve"> </m:t>
        </m:r>
        <m:r>
          <w:rPr>
            <w:rFonts w:ascii="Cambria Math" w:hAnsi="Cambria Math"/>
          </w:rPr>
          <m:t xml:space="preserve">+</m:t>
        </m:r>
        <m:r>
          <m:t xml:space="preserve"> </m:t>
        </m:r>
        <m:acc>
          <m:accPr>
            <m:chr m:val="⃗"/>
          </m:accPr>
          <m:e>
            <m:r>
              <w:rPr>
                <w:rFonts w:ascii="Cambria Math" w:hAnsi="Cambria Math"/>
              </w:rPr>
              <m:t xml:space="preserve">B</m:t>
            </m:r>
          </m:e>
        </m:acc>
        <m:r>
          <m:t xml:space="preserve"> </m:t>
        </m:r>
        <m:r>
          <w:rPr>
            <w:rFonts w:ascii="Cambria Math" w:hAnsi="Cambria Math"/>
          </w:rPr>
          <m:t xml:space="preserve">=</m:t>
        </m:r>
        <m:r>
          <m:t xml:space="preserve"> </m:t>
        </m:r>
        <m:acc>
          <m:accPr>
            <m:chr m:val="⃗"/>
          </m:accPr>
          <m:e>
            <m:r>
              <w:rPr>
                <w:rFonts w:ascii="Cambria Math" w:hAnsi="Cambria Math"/>
              </w:rPr>
              <m:t xml:space="preserve">C</m:t>
            </m:r>
          </m:e>
        </m:acc>
        <m:r>
          <m:t xml:space="preserve"> </m:t>
        </m:r>
        <m:r>
          <w:rPr>
            <w:rFonts w:ascii="Cambria Math" w:hAnsi="Cambria Math"/>
          </w:rPr>
          <m:t xml:space="preserve">=</m:t>
        </m:r>
        <m:r>
          <m:t xml:space="preserve"> </m:t>
        </m:r>
        <m:d>
          <m:dPr>
            <m:begChr m:val="("/>
            <m:endChr m:val=")"/>
          </m:dPr>
          <m:e>
            <m:acc>
              <m:accPr>
                <m:chr m:val="⃗"/>
              </m:accPr>
              <m:e>
                <m:sSub>
                  <m:e>
                    <m:r>
                      <w:rPr>
                        <w:rFonts w:ascii="Cambria Math" w:hAnsi="Cambria Math"/>
                      </w:rPr>
                      <m:t xml:space="preserve">A</m:t>
                    </m:r>
                  </m:e>
                  <m:sub>
                    <m:r>
                      <w:rPr>
                        <w:rFonts w:ascii="Cambria Math" w:hAnsi="Cambria Math"/>
                      </w:rPr>
                      <m:t xml:space="preserve">x</m:t>
                    </m:r>
                  </m:sub>
                </m:sSub>
              </m:e>
            </m:acc>
            <m:r>
              <m:t xml:space="preserve"> </m:t>
            </m:r>
            <m:r>
              <w:rPr>
                <w:rFonts w:ascii="Cambria Math" w:hAnsi="Cambria Math"/>
              </w:rPr>
              <m:t xml:space="preserve">+</m:t>
            </m:r>
            <m:r>
              <m:t xml:space="preserve"> </m:t>
            </m:r>
            <m:acc>
              <m:accPr>
                <m:chr m:val="⃗"/>
              </m:accPr>
              <m:e>
                <m:sSub>
                  <m:e>
                    <m:r>
                      <w:rPr>
                        <w:rFonts w:ascii="Cambria Math" w:hAnsi="Cambria Math"/>
                      </w:rPr>
                      <m:t xml:space="preserve">B</m:t>
                    </m:r>
                  </m:e>
                  <m:sub>
                    <m:r>
                      <w:rPr>
                        <w:rFonts w:ascii="Cambria Math" w:hAnsi="Cambria Math"/>
                      </w:rPr>
                      <m:t xml:space="preserve">x</m:t>
                    </m:r>
                  </m:sub>
                </m:sSub>
              </m:e>
            </m:acc>
          </m:e>
        </m:d>
        <m:r>
          <w:rPr>
            <w:rFonts w:ascii="Cambria Math" w:hAnsi="Cambria Math"/>
          </w:rPr>
          <m:t xml:space="preserve">+</m:t>
        </m:r>
        <m:d>
          <m:dPr>
            <m:begChr m:val="("/>
            <m:endChr m:val=")"/>
          </m:dPr>
          <m:e>
            <m:acc>
              <m:accPr>
                <m:chr m:val="⃗"/>
              </m:accPr>
              <m:e>
                <m:sSub>
                  <m:e>
                    <m:r>
                      <w:rPr>
                        <w:rFonts w:ascii="Cambria Math" w:hAnsi="Cambria Math"/>
                      </w:rPr>
                      <m:t xml:space="preserve">A</m:t>
                    </m:r>
                  </m:e>
                  <m:sub>
                    <m:r>
                      <w:rPr>
                        <w:rFonts w:ascii="Cambria Math" w:hAnsi="Cambria Math"/>
                      </w:rPr>
                      <m:t xml:space="preserve">y</m:t>
                    </m:r>
                  </m:sub>
                </m:sSub>
              </m:e>
            </m:acc>
            <m:r>
              <m:t xml:space="preserve"> </m:t>
            </m:r>
            <m:r>
              <w:rPr>
                <w:rFonts w:ascii="Cambria Math" w:hAnsi="Cambria Math"/>
              </w:rPr>
              <m:t xml:space="preserve">+</m:t>
            </m:r>
            <m:r>
              <m:t xml:space="preserve"> </m:t>
            </m:r>
            <m:acc>
              <m:accPr>
                <m:chr m:val="⃗"/>
              </m:accPr>
              <m:e>
                <m:sSub>
                  <m:e>
                    <m:r>
                      <w:rPr>
                        <w:rFonts w:ascii="Cambria Math" w:hAnsi="Cambria Math"/>
                      </w:rPr>
                      <m:t xml:space="preserve">B</m:t>
                    </m:r>
                  </m:e>
                  <m:sub>
                    <m:r>
                      <w:rPr>
                        <w:rFonts w:ascii="Cambria Math" w:hAnsi="Cambria Math"/>
                      </w:rPr>
                      <m:t xml:space="preserve">y</m:t>
                    </m:r>
                  </m:sub>
                </m:sSub>
              </m:e>
            </m:acc>
          </m:e>
        </m:d>
      </m:oMath>
    </w:p>
    <w:p>
      <w:pPr>
        <w:pStyle w:val="TextBody"/>
        <w:rPr>
          <w:rFonts w:ascii="URWPalladioL" w:hAnsi="URWPalladioL"/>
          <w:sz w:val="24"/>
        </w:rPr>
      </w:pPr>
      <w:r>
        <w:rPr>
          <w:rFonts w:ascii="URWPalladioL" w:hAnsi="URWPalladioL"/>
          <w:sz w:val="24"/>
        </w:rPr>
        <w:t>To determine the angle</w:t>
      </w:r>
      <w:r>
        <w:rPr>
          <w:rFonts w:ascii="URWPalladioL" w:hAnsi="URWPalladioL"/>
          <w:sz w:val="24"/>
        </w:rPr>
      </w:r>
      <m:oMath xmlns:m="http://schemas.openxmlformats.org/officeDocument/2006/math">
        <m:r>
          <w:rPr>
            <w:rFonts w:ascii="Cambria Math" w:hAnsi="Cambria Math"/>
          </w:rPr>
          <m:t xml:space="preserve">θ</m:t>
        </m:r>
      </m:oMath>
      <w:r>
        <w:rPr>
          <w:rFonts w:ascii="URWPalladioL" w:hAnsi="URWPalladioL"/>
          <w:sz w:val="24"/>
        </w:rPr>
        <w:t>a vector makes with respect to the x-axis</w:t>
      </w:r>
      <w:ins w:id="20" w:author="Unknown Author" w:date="2016-08-14T12:38:00Z">
        <w:r>
          <w:rPr>
            <w:rFonts w:ascii="URWPalladioL" w:hAnsi="URWPalladioL"/>
            <w:sz w:val="24"/>
          </w:rPr>
          <w:t>,</w:t>
        </w:r>
      </w:ins>
      <w:r>
        <w:rPr>
          <w:rFonts w:ascii="URWPalladioL" w:hAnsi="URWPalladioL"/>
          <w:sz w:val="24"/>
        </w:rPr>
        <w:t xml:space="preserve"> use </w:t>
      </w:r>
      <w:ins w:id="21" w:author="Unknown Author" w:date="2016-08-14T12:38:00Z">
        <w:r>
          <w:rPr>
            <w:rFonts w:ascii="URWPalladioL" w:hAnsi="URWPalladioL"/>
            <w:sz w:val="24"/>
          </w:rPr>
          <w:t>Equation 4.</w:t>
        </w:r>
      </w:ins>
      <w:del w:id="22" w:author="Unknown Author" w:date="2016-08-14T12:38:00Z">
        <w:r>
          <w:rPr>
            <w:rFonts w:ascii="URWPalladioL" w:hAnsi="URWPalladioL"/>
            <w:sz w:val="24"/>
          </w:rPr>
          <w:delText>the formula</w:delText>
        </w:r>
      </w:del>
    </w:p>
    <w:p>
      <w:pPr>
        <w:pStyle w:val="TextBody"/>
        <w:jc w:val="center"/>
        <w:rPr>
          <w:rFonts w:ascii="URWPalladioL" w:hAnsi="URWPalladioL"/>
          <w:sz w:val="24"/>
        </w:rPr>
      </w:pPr>
      <w:r>
        <w:rPr>
          <w:rFonts w:ascii="URWPalladioL" w:hAnsi="URWPalladioL"/>
          <w:sz w:val="24"/>
        </w:rPr>
      </w:r>
      <m:oMath xmlns:m="http://schemas.openxmlformats.org/officeDocument/2006/math">
        <m:acc>
          <m:accPr>
            <m:chr m:val="⃗"/>
          </m:accPr>
          <m:e>
            <m:sSub>
              <m:e>
                <m:r>
                  <w:rPr>
                    <w:rFonts w:ascii="Cambria Math" w:hAnsi="Cambria Math"/>
                  </w:rPr>
                  <m:t xml:space="preserve">A</m:t>
                </m:r>
              </m:e>
              <m:sub>
                <m:r>
                  <w:rPr>
                    <w:rFonts w:ascii="Cambria Math" w:hAnsi="Cambria Math"/>
                  </w:rPr>
                  <m:t xml:space="preserve">θ</m:t>
                </m:r>
              </m:sub>
            </m:sSub>
          </m:e>
        </m:acc>
        <m:r>
          <m:t xml:space="preserve"> </m:t>
        </m:r>
        <m:r>
          <w:rPr>
            <w:rFonts w:ascii="Cambria Math" w:hAnsi="Cambria Math"/>
          </w:rPr>
          <m:t xml:space="preserve">=</m:t>
        </m:r>
        <m:r>
          <m:t xml:space="preserve"> </m:t>
        </m:r>
        <m:r>
          <w:rPr>
            <w:rFonts w:ascii="Cambria Math" w:hAnsi="Cambria Math"/>
          </w:rPr>
          <m:t xml:space="preserve">arctan</m:t>
        </m:r>
        <m:d>
          <m:dPr>
            <m:begChr m:val="("/>
            <m:endChr m:val=")"/>
          </m:dPr>
          <m:e>
            <m:f>
              <m:num>
                <m:d>
                  <m:dPr>
                    <m:begChr m:val="|"/>
                    <m:endChr m:val="|"/>
                  </m:dPr>
                  <m:e>
                    <m:acc>
                      <m:accPr>
                        <m:chr m:val="⃗"/>
                      </m:accPr>
                      <m:e>
                        <m:sSub>
                          <m:e>
                            <m:r>
                              <w:rPr>
                                <w:rFonts w:ascii="Cambria Math" w:hAnsi="Cambria Math"/>
                              </w:rPr>
                              <m:t xml:space="preserve">A</m:t>
                            </m:r>
                          </m:e>
                          <m:sub>
                            <m:r>
                              <w:rPr>
                                <w:rFonts w:ascii="Cambria Math" w:hAnsi="Cambria Math"/>
                              </w:rPr>
                              <m:t xml:space="preserve">x</m:t>
                            </m:r>
                          </m:sub>
                        </m:sSub>
                      </m:e>
                    </m:acc>
                  </m:e>
                </m:d>
              </m:num>
              <m:den>
                <m:d>
                  <m:dPr>
                    <m:begChr m:val="|"/>
                    <m:endChr m:val="|"/>
                  </m:dPr>
                  <m:e>
                    <m:acc>
                      <m:accPr>
                        <m:chr m:val="⃗"/>
                      </m:accPr>
                      <m:e>
                        <m:sSub>
                          <m:e>
                            <m:r>
                              <w:rPr>
                                <w:rFonts w:ascii="Cambria Math" w:hAnsi="Cambria Math"/>
                              </w:rPr>
                              <m:t xml:space="preserve">A</m:t>
                            </m:r>
                          </m:e>
                          <m:sub>
                            <m:r>
                              <w:rPr>
                                <w:rFonts w:ascii="Cambria Math" w:hAnsi="Cambria Math"/>
                              </w:rPr>
                              <m:t xml:space="preserve">y</m:t>
                            </m:r>
                          </m:sub>
                        </m:sSub>
                      </m:e>
                    </m:acc>
                  </m:e>
                </m:d>
              </m:den>
            </m:f>
          </m:e>
        </m:d>
      </m:oMath>
      <w:r>
        <w:rPr>
          <w:rFonts w:ascii="URWPalladioL" w:hAnsi="URWPalladioL"/>
          <w:sz w:val="24"/>
        </w:rPr>
        <w:t>(</w:t>
      </w:r>
      <w:ins w:id="23" w:author="Unknown Author" w:date="2016-08-14T12:38:00Z">
        <w:r>
          <w:rPr>
            <w:rFonts w:ascii="URWPalladioL" w:hAnsi="URWPalladioL"/>
            <w:sz w:val="24"/>
          </w:rPr>
          <w:t>Equation</w:t>
        </w:r>
      </w:ins>
      <w:ins w:id="24" w:author="Unknown Author" w:date="2016-08-14T12:44:00Z">
        <w:r>
          <w:rPr>
            <w:rFonts w:ascii="URWPalladioL" w:hAnsi="URWPalladioL"/>
            <w:sz w:val="24"/>
          </w:rPr>
          <w:t xml:space="preserve"> </w:t>
        </w:r>
      </w:ins>
      <w:r>
        <w:rPr>
          <w:rFonts w:ascii="URWPalladioL" w:hAnsi="URWPalladioL"/>
          <w:sz w:val="24"/>
        </w:rPr>
        <w:t>4)</w:t>
      </w:r>
    </w:p>
    <w:p>
      <w:pPr>
        <w:pStyle w:val="TextBody"/>
        <w:jc w:val="left"/>
        <w:rPr>
          <w:rFonts w:ascii="URWPalladioL" w:hAnsi="URWPalladioL"/>
          <w:sz w:val="24"/>
        </w:rPr>
      </w:pPr>
      <w:r>
        <w:rPr>
          <w:rFonts w:ascii="URWPalladioL" w:hAnsi="URWPalladioL"/>
          <w:sz w:val="24"/>
        </w:rPr>
        <w:t xml:space="preserve"> </w:t>
      </w:r>
      <w:ins w:id="25" w:author="Unknown Author" w:date="2016-08-14T12:55:00Z">
        <w:r>
          <w:rPr>
            <w:rFonts w:ascii="URWPalladioL" w:hAnsi="URWPalladioL"/>
            <w:sz w:val="24"/>
          </w:rPr>
          <w:t xml:space="preserve">Because vectors have both magnitude and direction, </w:t>
        </w:r>
      </w:ins>
      <w:ins w:id="26" w:author="Unknown Author" w:date="2016-08-14T12:56:00Z">
        <w:r>
          <w:rPr>
            <w:rFonts w:ascii="URWPalladioL" w:hAnsi="URWPalladioL"/>
            <w:sz w:val="24"/>
          </w:rPr>
          <w:t xml:space="preserve">multiplying two vectors is not as simple as multiplying two numbers. </w:t>
        </w:r>
      </w:ins>
      <w:ins w:id="27" w:author="Unknown Author" w:date="2016-08-14T12:59:00Z">
        <w:r>
          <w:rPr>
            <w:rFonts w:ascii="URWPalladioL" w:hAnsi="URWPalladioL"/>
            <w:sz w:val="24"/>
          </w:rPr>
          <w:t xml:space="preserve">There are two ways to multiply vectors, the dot product and the cross product. The dot product can be written as </w:t>
        </w:r>
      </w:ins>
      <w:r>
        <w:rPr>
          <w:rFonts w:ascii="URWPalladioL" w:hAnsi="URWPalladioL"/>
          <w:sz w:val="24"/>
        </w:rPr>
      </w:r>
      <m:oMath xmlns:m="http://schemas.openxmlformats.org/officeDocument/2006/math">
        <m:acc>
          <m:accPr>
            <m:chr m:val="⃗"/>
          </m:accPr>
          <m:e>
            <m:r>
              <w:rPr>
                <w:rFonts w:ascii="Cambria Math" w:hAnsi="Cambria Math"/>
              </w:rPr>
              <m:t xml:space="preserve">A</m:t>
            </m:r>
          </m:e>
        </m:acc>
        <m:r>
          <m:t xml:space="preserve"> </m:t>
        </m:r>
        <m:r>
          <w:rPr>
            <w:rFonts w:ascii="Cambria Math" w:hAnsi="Cambria Math"/>
          </w:rPr>
          <m:t xml:space="preserve">⋅</m:t>
        </m:r>
        <m:r>
          <m:t xml:space="preserve"> </m:t>
        </m:r>
        <m:acc>
          <m:accPr>
            <m:chr m:val="⃗"/>
          </m:accPr>
          <m:e>
            <m:r>
              <w:rPr>
                <w:rFonts w:ascii="Cambria Math" w:hAnsi="Cambria Math"/>
              </w:rPr>
              <m:t xml:space="preserve">B</m:t>
            </m:r>
          </m:e>
        </m:acc>
        <m:r>
          <m:t xml:space="preserve"> </m:t>
        </m:r>
        <m:r>
          <w:rPr>
            <w:rFonts w:ascii="Cambria Math" w:hAnsi="Cambria Math"/>
          </w:rPr>
          <m:t xml:space="preserve">=</m:t>
        </m:r>
        <m:r>
          <m:t xml:space="preserve"> </m:t>
        </m:r>
        <m:d>
          <m:dPr>
            <m:begChr m:val="("/>
            <m:endChr m:val=")"/>
          </m:dPr>
          <m:e>
            <m:acc>
              <m:accPr>
                <m:chr m:val="⃗"/>
              </m:accPr>
              <m:e>
                <m:sSub>
                  <m:e>
                    <m:r>
                      <w:rPr>
                        <w:rFonts w:ascii="Cambria Math" w:hAnsi="Cambria Math"/>
                      </w:rPr>
                      <m:t xml:space="preserve">A</m:t>
                    </m:r>
                  </m:e>
                  <m:sub>
                    <m:r>
                      <w:rPr>
                        <w:rFonts w:ascii="Cambria Math" w:hAnsi="Cambria Math"/>
                      </w:rPr>
                      <m:t xml:space="preserve">x</m:t>
                    </m:r>
                  </m:sub>
                </m:sSub>
              </m:e>
            </m:acc>
            <m:r>
              <m:t xml:space="preserve"> </m:t>
            </m:r>
            <m:r>
              <w:rPr>
                <w:rFonts w:ascii="Cambria Math" w:hAnsi="Cambria Math"/>
              </w:rPr>
              <m:t xml:space="preserve">∗</m:t>
            </m:r>
            <m:r>
              <m:t xml:space="preserve"> </m:t>
            </m:r>
            <m:acc>
              <m:accPr>
                <m:chr m:val="⃗"/>
              </m:accPr>
              <m:e>
                <m:sSub>
                  <m:e>
                    <m:r>
                      <w:rPr>
                        <w:rFonts w:ascii="Cambria Math" w:hAnsi="Cambria Math"/>
                      </w:rPr>
                      <m:t xml:space="preserve">B</m:t>
                    </m:r>
                  </m:e>
                  <m:sub>
                    <m:r>
                      <w:rPr>
                        <w:rFonts w:ascii="Cambria Math" w:hAnsi="Cambria Math"/>
                      </w:rPr>
                      <m:t xml:space="preserve">x</m:t>
                    </m:r>
                  </m:sub>
                </m:sSub>
              </m:e>
            </m:acc>
          </m:e>
        </m:d>
        <m:r>
          <w:rPr>
            <w:rFonts w:ascii="Cambria Math" w:hAnsi="Cambria Math"/>
          </w:rPr>
          <m:t xml:space="preserve">+</m:t>
        </m:r>
        <m:d>
          <m:dPr>
            <m:begChr m:val="("/>
            <m:endChr m:val=")"/>
          </m:dPr>
          <m:e>
            <m:acc>
              <m:accPr>
                <m:chr m:val="⃗"/>
              </m:accPr>
              <m:e>
                <m:sSub>
                  <m:e>
                    <m:r>
                      <w:rPr>
                        <w:rFonts w:ascii="Cambria Math" w:hAnsi="Cambria Math"/>
                      </w:rPr>
                      <m:t xml:space="preserve">A</m:t>
                    </m:r>
                  </m:e>
                  <m:sub>
                    <m:r>
                      <w:rPr>
                        <w:rFonts w:ascii="Cambria Math" w:hAnsi="Cambria Math"/>
                      </w:rPr>
                      <m:t xml:space="preserve">y</m:t>
                    </m:r>
                  </m:sub>
                </m:sSub>
              </m:e>
            </m:acc>
            <m:r>
              <m:t xml:space="preserve"> </m:t>
            </m:r>
            <m:r>
              <w:rPr>
                <w:rFonts w:ascii="Cambria Math" w:hAnsi="Cambria Math"/>
              </w:rPr>
              <m:t xml:space="preserve">∗</m:t>
            </m:r>
            <m:r>
              <m:t xml:space="preserve"> </m:t>
            </m:r>
            <m:acc>
              <m:accPr>
                <m:chr m:val="⃗"/>
              </m:accPr>
              <m:e>
                <m:sSub>
                  <m:e>
                    <m:r>
                      <w:rPr>
                        <w:rFonts w:ascii="Cambria Math" w:hAnsi="Cambria Math"/>
                      </w:rPr>
                      <m:t xml:space="preserve">B</m:t>
                    </m:r>
                  </m:e>
                  <m:sub>
                    <m:r>
                      <w:rPr>
                        <w:rFonts w:ascii="Cambria Math" w:hAnsi="Cambria Math"/>
                      </w:rPr>
                      <m:t xml:space="preserve">y</m:t>
                    </m:r>
                  </m:sub>
                </m:sSub>
              </m:e>
            </m:acc>
          </m:e>
        </m:d>
      </m:oMath>
      <w:ins w:id="28" w:author="Unknown Author" w:date="2016-08-14T13:06:00Z">
        <w:r>
          <w:rPr>
            <w:rFonts w:ascii="URWPalladioL" w:hAnsi="URWPalladioL"/>
            <w:sz w:val="24"/>
          </w:rPr>
          <w:t xml:space="preserve">or </w:t>
        </w:r>
      </w:ins>
      <w:r>
        <w:rPr>
          <w:rFonts w:ascii="URWPalladioL" w:hAnsi="URWPalladioL"/>
          <w:sz w:val="24"/>
        </w:rPr>
      </w:r>
      <m:oMath xmlns:m="http://schemas.openxmlformats.org/officeDocument/2006/math">
        <m:acc>
          <m:accPr>
            <m:chr m:val="⃗"/>
          </m:accPr>
          <m:e>
            <m:r>
              <w:rPr>
                <w:rFonts w:ascii="Cambria Math" w:hAnsi="Cambria Math"/>
              </w:rPr>
              <m:t xml:space="preserve">A</m:t>
            </m:r>
          </m:e>
        </m:acc>
        <m:r>
          <m:t xml:space="preserve"> </m:t>
        </m:r>
        <m:r>
          <w:rPr>
            <w:rFonts w:ascii="Cambria Math" w:hAnsi="Cambria Math"/>
          </w:rPr>
          <m:t xml:space="preserve">⋅</m:t>
        </m:r>
        <m:r>
          <m:t xml:space="preserve"> </m:t>
        </m:r>
        <m:acc>
          <m:accPr>
            <m:chr m:val="⃗"/>
          </m:accPr>
          <m:e>
            <m:r>
              <w:rPr>
                <w:rFonts w:ascii="Cambria Math" w:hAnsi="Cambria Math"/>
              </w:rPr>
              <m:t xml:space="preserve">B</m:t>
            </m:r>
          </m:e>
        </m:acc>
        <m:r>
          <m:t xml:space="preserve"> </m:t>
        </m:r>
        <m:r>
          <w:rPr>
            <w:rFonts w:ascii="Cambria Math" w:hAnsi="Cambria Math"/>
          </w:rPr>
          <m:t xml:space="preserve">=</m:t>
        </m:r>
        <m:r>
          <m:t xml:space="preserve"> </m:t>
        </m:r>
        <m:d>
          <m:dPr>
            <m:begChr m:val="‖"/>
            <m:endChr m:val="‖"/>
          </m:dPr>
          <m:e>
            <m:acc>
              <m:accPr>
                <m:chr m:val="⃗"/>
              </m:accPr>
              <m:e>
                <m:r>
                  <w:rPr>
                    <w:rFonts w:ascii="Cambria Math" w:hAnsi="Cambria Math"/>
                  </w:rPr>
                  <m:t xml:space="preserve">A</m:t>
                </m:r>
              </m:e>
            </m:acc>
          </m:e>
        </m:d>
        <m:r>
          <m:t xml:space="preserve"> </m:t>
        </m:r>
        <m:d>
          <m:dPr>
            <m:begChr m:val="‖"/>
            <m:endChr m:val="‖"/>
          </m:dPr>
          <m:e>
            <m:acc>
              <m:accPr>
                <m:chr m:val="⃗"/>
              </m:accPr>
              <m:e>
                <m:r>
                  <w:rPr>
                    <w:rFonts w:ascii="Cambria Math" w:hAnsi="Cambria Math"/>
                  </w:rPr>
                  <m:t xml:space="preserve">B</m:t>
                </m:r>
              </m:e>
            </m:acc>
          </m:e>
        </m:d>
        <m:r>
          <m:t xml:space="preserve"> </m:t>
        </m:r>
        <m:r>
          <w:rPr>
            <w:rFonts w:ascii="Cambria Math" w:hAnsi="Cambria Math"/>
          </w:rPr>
          <m:t xml:space="preserve">cos</m:t>
        </m:r>
        <m:d>
          <m:dPr>
            <m:begChr m:val="("/>
            <m:endChr m:val=")"/>
          </m:dPr>
          <m:e>
            <m:r>
              <w:rPr>
                <w:rFonts w:ascii="Cambria Math" w:hAnsi="Cambria Math"/>
              </w:rPr>
              <m:t xml:space="preserve">θ</m:t>
            </m:r>
          </m:e>
        </m:d>
        <m:r>
          <w:rPr>
            <w:rFonts w:ascii="Cambria Math" w:hAnsi="Cambria Math"/>
          </w:rPr>
          <m:t xml:space="preserve">.</m:t>
        </m:r>
      </m:oMath>
      <w:ins w:id="29" w:author="Unknown Author" w:date="2016-08-14T13:16:00Z">
        <w:r>
          <w:rPr>
            <w:rFonts w:ascii="URWPalladioL" w:hAnsi="URWPalladioL"/>
            <w:sz w:val="24"/>
          </w:rPr>
          <w:t>Here</w:t>
        </w:r>
      </w:ins>
      <w:r>
        <w:rPr>
          <w:rFonts w:ascii="URWPalladioL" w:hAnsi="URWPalladioL"/>
          <w:sz w:val="24"/>
        </w:rPr>
      </w:r>
      <m:oMath xmlns:m="http://schemas.openxmlformats.org/officeDocument/2006/math">
        <m:r>
          <w:rPr>
            <w:rFonts w:ascii="Cambria Math" w:hAnsi="Cambria Math"/>
          </w:rPr>
          <m:t xml:space="preserve">θ</m:t>
        </m:r>
      </m:oMath>
      <w:ins w:id="30" w:author="Unknown Author" w:date="2016-08-14T13:17:00Z">
        <w:r>
          <w:rPr>
            <w:rFonts w:ascii="URWPalladioL" w:hAnsi="URWPalladioL"/>
            <w:sz w:val="24"/>
          </w:rPr>
          <w:t xml:space="preserve">is the angle between the two vectors. </w:t>
        </w:r>
      </w:ins>
      <w:ins w:id="31" w:author="Unknown Author" w:date="2016-08-14T13:10:00Z">
        <w:r>
          <w:rPr>
            <w:rFonts w:ascii="URWPalladioL" w:hAnsi="URWPalladioL"/>
            <w:sz w:val="24"/>
          </w:rPr>
          <w:t xml:space="preserve">The result only had a magnitude and not a direction. </w:t>
        </w:r>
      </w:ins>
      <w:ins w:id="32" w:author="Unknown Author" w:date="2016-08-14T13:12:00Z">
        <w:r>
          <w:rPr>
            <w:rFonts w:ascii="URWPalladioL" w:hAnsi="URWPalladioL"/>
            <w:sz w:val="24"/>
          </w:rPr>
          <w:t xml:space="preserve">An application of the dot product in physics is work (W) where work is defined as a force times a distance </w:t>
        </w:r>
      </w:ins>
      <w:r>
        <w:rPr>
          <w:rFonts w:ascii="URWPalladioL" w:hAnsi="URWPalladioL"/>
          <w:sz w:val="24"/>
        </w:rPr>
      </w:r>
      <m:oMath xmlns:m="http://schemas.openxmlformats.org/officeDocument/2006/math">
        <m:d>
          <m:dPr>
            <m:begChr m:val="("/>
            <m:endChr m:val=")"/>
          </m:dPr>
          <m:e>
            <m:r>
              <w:rPr>
                <w:rFonts w:ascii="Cambria Math" w:hAnsi="Cambria Math"/>
              </w:rPr>
              <m:t xml:space="preserve">W</m:t>
            </m:r>
            <m:r>
              <m:t xml:space="preserve"> </m:t>
            </m:r>
            <m:r>
              <w:rPr>
                <w:rFonts w:ascii="Cambria Math" w:hAnsi="Cambria Math"/>
              </w:rPr>
              <m:t xml:space="preserve">=</m:t>
            </m:r>
            <m:r>
              <m:t xml:space="preserve"> </m:t>
            </m:r>
            <m:acc>
              <m:accPr>
                <m:chr m:val="⃗"/>
              </m:accPr>
              <m:e>
                <m:r>
                  <w:rPr>
                    <w:rFonts w:ascii="Cambria Math" w:hAnsi="Cambria Math"/>
                  </w:rPr>
                  <m:t xml:space="preserve">F</m:t>
                </m:r>
              </m:e>
            </m:acc>
            <m:r>
              <m:t xml:space="preserve"> </m:t>
            </m:r>
            <m:r>
              <w:rPr>
                <w:rFonts w:ascii="Cambria Math" w:hAnsi="Cambria Math"/>
              </w:rPr>
              <m:t xml:space="preserve">⋅</m:t>
            </m:r>
            <m:r>
              <m:t xml:space="preserve"> </m:t>
            </m:r>
            <m:acc>
              <m:accPr>
                <m:chr m:val="⃗"/>
              </m:accPr>
              <m:e>
                <m:r>
                  <w:rPr>
                    <w:rFonts w:ascii="Cambria Math" w:hAnsi="Cambria Math"/>
                  </w:rPr>
                  <m:t xml:space="preserve">D</m:t>
                </m:r>
              </m:e>
            </m:acc>
          </m:e>
        </m:d>
        <m:r>
          <w:rPr>
            <w:rFonts w:ascii="Cambria Math" w:hAnsi="Cambria Math"/>
          </w:rPr>
          <m:t xml:space="preserve">.</m:t>
        </m:r>
      </m:oMath>
      <w:ins w:id="33" w:author="Unknown Author" w:date="2016-08-14T13:14:00Z">
        <w:r>
          <w:rPr>
            <w:rFonts w:ascii="URWPalladioL" w:hAnsi="URWPalladioL"/>
            <w:sz w:val="24"/>
          </w:rPr>
          <w:t xml:space="preserve">The cross product of two vectors </w:t>
        </w:r>
      </w:ins>
      <w:ins w:id="34" w:author="Unknown Author" w:date="2016-08-14T13:15:00Z">
        <w:r>
          <w:rPr>
            <w:rFonts w:ascii="URWPalladioL" w:hAnsi="URWPalladioL"/>
            <w:sz w:val="24"/>
          </w:rPr>
          <w:t>can be written as</w:t>
        </w:r>
      </w:ins>
      <w:r>
        <w:rPr>
          <w:rFonts w:ascii="URWPalladioL" w:hAnsi="URWPalladioL"/>
          <w:sz w:val="24"/>
        </w:rPr>
      </w:r>
      <m:oMath xmlns:m="http://schemas.openxmlformats.org/officeDocument/2006/math">
        <m:acc>
          <m:accPr>
            <m:chr m:val="⃗"/>
          </m:accPr>
          <m:e>
            <m:r>
              <w:rPr>
                <w:rFonts w:ascii="Cambria Math" w:hAnsi="Cambria Math"/>
              </w:rPr>
              <m:t xml:space="preserve">A</m:t>
            </m:r>
          </m:e>
        </m:acc>
        <m:r>
          <m:t xml:space="preserve"> </m:t>
        </m:r>
        <m:r>
          <w:rPr>
            <w:rFonts w:ascii="Cambria Math" w:hAnsi="Cambria Math"/>
          </w:rPr>
          <m:t xml:space="preserve">×</m:t>
        </m:r>
        <m:r>
          <m:t xml:space="preserve"> </m:t>
        </m:r>
        <m:acc>
          <m:accPr>
            <m:chr m:val="⃗"/>
          </m:accPr>
          <m:e>
            <m:r>
              <w:rPr>
                <w:rFonts w:ascii="Cambria Math" w:hAnsi="Cambria Math"/>
              </w:rPr>
              <m:t xml:space="preserve">B</m:t>
            </m:r>
          </m:e>
        </m:acc>
        <m:r>
          <m:t xml:space="preserve"> </m:t>
        </m:r>
        <m:r>
          <w:rPr>
            <w:rFonts w:ascii="Cambria Math" w:hAnsi="Cambria Math"/>
          </w:rPr>
          <m:t xml:space="preserve">=</m:t>
        </m:r>
        <m:r>
          <m:t xml:space="preserve"> </m:t>
        </m:r>
        <m:d>
          <m:dPr>
            <m:begChr m:val="‖"/>
            <m:endChr m:val="‖"/>
          </m:dPr>
          <m:e>
            <m:acc>
              <m:accPr>
                <m:chr m:val="⃗"/>
              </m:accPr>
              <m:e>
                <m:r>
                  <w:rPr>
                    <w:rFonts w:ascii="Cambria Math" w:hAnsi="Cambria Math"/>
                  </w:rPr>
                  <m:t xml:space="preserve">A</m:t>
                </m:r>
              </m:e>
            </m:acc>
          </m:e>
        </m:d>
        <m:r>
          <m:t xml:space="preserve"> </m:t>
        </m:r>
        <m:d>
          <m:dPr>
            <m:begChr m:val="‖"/>
            <m:endChr m:val="‖"/>
          </m:dPr>
          <m:e>
            <m:acc>
              <m:accPr>
                <m:chr m:val="⃗"/>
              </m:accPr>
              <m:e>
                <m:r>
                  <w:rPr>
                    <w:rFonts w:ascii="Cambria Math" w:hAnsi="Cambria Math"/>
                  </w:rPr>
                  <m:t xml:space="preserve">B</m:t>
                </m:r>
              </m:e>
            </m:acc>
          </m:e>
        </m:d>
        <m:r>
          <m:t xml:space="preserve"> </m:t>
        </m:r>
        <m:r>
          <w:rPr>
            <w:rFonts w:ascii="Cambria Math" w:hAnsi="Cambria Math"/>
          </w:rPr>
          <m:t xml:space="preserve">sin</m:t>
        </m:r>
        <m:d>
          <m:dPr>
            <m:begChr m:val="("/>
            <m:endChr m:val=")"/>
          </m:dPr>
          <m:e>
            <m:r>
              <w:rPr>
                <w:rFonts w:ascii="Cambria Math" w:hAnsi="Cambria Math"/>
              </w:rPr>
              <m:t xml:space="preserve">θ</m:t>
            </m:r>
          </m:e>
        </m:d>
        <m:acc>
          <m:accPr>
            <m:chr m:val="⃗"/>
          </m:accPr>
          <m:e>
            <m:r>
              <w:rPr>
                <w:rFonts w:ascii="Cambria Math" w:hAnsi="Cambria Math"/>
              </w:rPr>
              <m:t xml:space="preserve">n</m:t>
            </m:r>
          </m:e>
        </m:acc>
        <m:r>
          <w:rPr>
            <w:rFonts w:ascii="Cambria Math" w:hAnsi="Cambria Math"/>
          </w:rPr>
          <m:t xml:space="preserve">.</m:t>
        </m:r>
      </m:oMath>
      <w:ins w:id="35" w:author="Unknown Author" w:date="2016-08-14T13:18:00Z">
        <w:r>
          <w:rPr>
            <w:rFonts w:ascii="URWPalladioL" w:hAnsi="URWPalladioL"/>
            <w:sz w:val="24"/>
          </w:rPr>
          <w:t>While similar to the dot product the cross product contains the term</w:t>
        </w:r>
      </w:ins>
      <w:r>
        <w:rPr>
          <w:rFonts w:ascii="URWPalladioL" w:hAnsi="URWPalladioL"/>
          <w:sz w:val="24"/>
        </w:rPr>
      </w:r>
      <m:oMath xmlns:m="http://schemas.openxmlformats.org/officeDocument/2006/math">
        <m:acc>
          <m:accPr>
            <m:chr m:val="⃗"/>
          </m:accPr>
          <m:e>
            <m:r>
              <w:rPr>
                <w:rFonts w:ascii="Cambria Math" w:hAnsi="Cambria Math"/>
              </w:rPr>
              <m:t xml:space="preserve">n</m:t>
            </m:r>
          </m:e>
        </m:acc>
      </m:oMath>
      <w:ins w:id="36" w:author="Unknown Author" w:date="2016-08-14T13:19:00Z">
        <w:r>
          <w:rPr>
            <w:rFonts w:ascii="URWPalladioL" w:hAnsi="URWPalladioL"/>
            <w:sz w:val="24"/>
          </w:rPr>
          <w:t>which is defined as a vector with magnitude 1 that is perpendicular to the two vectors</w:t>
        </w:r>
      </w:ins>
      <w:r>
        <w:rPr>
          <w:rFonts w:ascii="URWPalladioL" w:hAnsi="URWPalladioL"/>
          <w:sz w:val="24"/>
        </w:rPr>
      </w:r>
      <m:oMath xmlns:m="http://schemas.openxmlformats.org/officeDocument/2006/math">
        <m:acc>
          <m:accPr>
            <m:chr m:val="⃗"/>
          </m:accPr>
          <m:e>
            <m:r>
              <w:rPr>
                <w:rFonts w:ascii="Cambria Math" w:hAnsi="Cambria Math"/>
              </w:rPr>
              <m:t xml:space="preserve">A</m:t>
            </m:r>
          </m:e>
        </m:acc>
      </m:oMath>
      <w:ins w:id="37" w:author="Unknown Author" w:date="2016-08-14T13:20:00Z">
        <w:r>
          <w:rPr>
            <w:rFonts w:ascii="URWPalladioL" w:hAnsi="URWPalladioL"/>
            <w:sz w:val="24"/>
          </w:rPr>
          <w:t>and</w:t>
        </w:r>
      </w:ins>
      <w:r>
        <w:rPr>
          <w:rFonts w:ascii="URWPalladioL" w:hAnsi="URWPalladioL"/>
          <w:sz w:val="24"/>
        </w:rPr>
      </w:r>
      <m:oMath xmlns:m="http://schemas.openxmlformats.org/officeDocument/2006/math">
        <m:acc>
          <m:accPr>
            <m:chr m:val="⃗"/>
          </m:accPr>
          <m:e>
            <m:r>
              <w:rPr>
                <w:rFonts w:ascii="Cambria Math" w:hAnsi="Cambria Math"/>
              </w:rPr>
              <m:t xml:space="preserve">B</m:t>
            </m:r>
          </m:e>
        </m:acc>
        <m:r>
          <w:rPr>
            <w:rFonts w:ascii="Cambria Math" w:hAnsi="Cambria Math"/>
          </w:rPr>
          <m:t xml:space="preserve">.</m:t>
        </m:r>
      </m:oMath>
      <w:ins w:id="38" w:author="Unknown Author" w:date="2016-08-14T13:21:00Z">
        <w:r>
          <w:rPr>
            <w:rFonts w:ascii="URWPalladioL" w:hAnsi="URWPalladioL"/>
            <w:sz w:val="24"/>
          </w:rPr>
          <w:t>The result of the cross product is a vector. One example of the cross product in physics is torque</w:t>
        </w:r>
      </w:ins>
      <w:r>
        <w:rPr>
          <w:rFonts w:ascii="URWPalladioL" w:hAnsi="URWPalladioL"/>
          <w:sz w:val="24"/>
        </w:rPr>
      </w:r>
      <m:oMath xmlns:m="http://schemas.openxmlformats.org/officeDocument/2006/math">
        <m:d>
          <m:dPr>
            <m:begChr m:val="("/>
            <m:endChr m:val=")"/>
          </m:dPr>
          <m:e>
            <m:acc>
              <m:accPr>
                <m:chr m:val="⃗"/>
              </m:accPr>
              <m:e>
                <m:r>
                  <w:rPr>
                    <w:rFonts w:ascii="Cambria Math" w:hAnsi="Cambria Math"/>
                  </w:rPr>
                  <m:t xml:space="preserve">τ</m:t>
                </m:r>
              </m:e>
            </m:acc>
          </m:e>
        </m:d>
      </m:oMath>
      <w:ins w:id="39" w:author="Unknown Author" w:date="2016-08-14T13:22:00Z">
        <w:r>
          <w:rPr>
            <w:rFonts w:ascii="URWPalladioL" w:hAnsi="URWPalladioL"/>
            <w:sz w:val="24"/>
          </w:rPr>
          <w:t xml:space="preserve">which is the result of a force times a radius </w:t>
        </w:r>
      </w:ins>
      <w:r>
        <w:rPr>
          <w:rFonts w:ascii="URWPalladioL" w:hAnsi="URWPalladioL"/>
          <w:sz w:val="24"/>
        </w:rPr>
      </w:r>
      <m:oMath xmlns:m="http://schemas.openxmlformats.org/officeDocument/2006/math">
        <m:d>
          <m:dPr>
            <m:begChr m:val="("/>
            <m:endChr m:val=")"/>
          </m:dPr>
          <m:e>
            <m:acc>
              <m:accPr>
                <m:chr m:val="⃗"/>
              </m:accPr>
              <m:e>
                <m:r>
                  <w:rPr>
                    <w:rFonts w:ascii="Cambria Math" w:hAnsi="Cambria Math"/>
                  </w:rPr>
                  <m:t xml:space="preserve">τ</m:t>
                </m:r>
              </m:e>
            </m:acc>
            <m:r>
              <m:t xml:space="preserve"> </m:t>
            </m:r>
            <m:r>
              <w:rPr>
                <w:rFonts w:ascii="Cambria Math" w:hAnsi="Cambria Math"/>
              </w:rPr>
              <m:t xml:space="preserve">=</m:t>
            </m:r>
            <m:r>
              <m:t xml:space="preserve"> </m:t>
            </m:r>
            <m:acc>
              <m:accPr>
                <m:chr m:val="⃗"/>
              </m:accPr>
              <m:e>
                <m:r>
                  <w:rPr>
                    <w:rFonts w:ascii="Cambria Math" w:hAnsi="Cambria Math"/>
                  </w:rPr>
                  <m:t xml:space="preserve">F</m:t>
                </m:r>
              </m:e>
            </m:acc>
            <m:r>
              <w:rPr>
                <w:rFonts w:ascii="Cambria Math" w:hAnsi="Cambria Math"/>
              </w:rPr>
              <m:t xml:space="preserve">×</m:t>
            </m:r>
            <m:acc>
              <m:accPr>
                <m:chr m:val="⃗"/>
              </m:accPr>
              <m:e>
                <m:r>
                  <w:rPr>
                    <w:rFonts w:ascii="Cambria Math" w:hAnsi="Cambria Math"/>
                  </w:rPr>
                  <m:t xml:space="preserve">r</m:t>
                </m:r>
              </m:e>
            </m:acc>
          </m:e>
        </m:d>
        <m:r>
          <w:rPr>
            <w:rFonts w:ascii="Cambria Math" w:hAnsi="Cambria Math"/>
          </w:rPr>
          <m:t xml:space="preserve">.</m:t>
        </m:r>
      </m:oMath>
    </w:p>
    <w:p>
      <w:pPr>
        <w:pStyle w:val="TextBody"/>
        <w:rPr>
          <w:rFonts w:ascii="URWPalladioL" w:hAnsi="URWPalladioL"/>
          <w:sz w:val="24"/>
        </w:rPr>
      </w:pPr>
      <w:r>
        <w:rPr>
          <w:rFonts w:ascii="URWPalladioL" w:hAnsi="URWPalladioL"/>
          <w:sz w:val="24"/>
        </w:rPr>
        <w:t xml:space="preserve">Vectors are useful in physics because forces like gravity or friction can be represented as vectors. In this lab the force of gravity is used to demonstrate the vector nature of forces and how those forces add in multiple directions. The force of gravity on the Earth’s surface is written as </w:t>
      </w:r>
    </w:p>
    <w:p>
      <w:pPr>
        <w:pStyle w:val="TextBody"/>
        <w:jc w:val="center"/>
        <w:rPr>
          <w:rFonts w:ascii="URWPalladioL" w:hAnsi="URWPalladioL"/>
          <w:sz w:val="24"/>
        </w:rPr>
      </w:pPr>
      <w:r>
        <w:rPr>
          <w:rFonts w:ascii="CMMI12" w:hAnsi="CMMI12"/>
          <w:sz w:val="24"/>
        </w:rPr>
      </w:r>
      <m:oMath xmlns:m="http://schemas.openxmlformats.org/officeDocument/2006/math">
        <m:sSub>
          <m:e>
            <m:r>
              <w:rPr>
                <w:rFonts w:ascii="Cambria Math" w:hAnsi="Cambria Math"/>
              </w:rPr>
              <m:t xml:space="preserve">F</m:t>
            </m:r>
          </m:e>
          <m:sub>
            <m:r>
              <w:rPr>
                <w:rFonts w:ascii="Cambria Math" w:hAnsi="Cambria Math"/>
              </w:rPr>
              <m:t xml:space="preserve">grav</m:t>
            </m:r>
          </m:sub>
        </m:sSub>
        <m:r>
          <m:t xml:space="preserve"> </m:t>
        </m:r>
        <m:r>
          <w:rPr>
            <w:rFonts w:ascii="Cambria Math" w:hAnsi="Cambria Math"/>
          </w:rPr>
          <m:t xml:space="preserve">=</m:t>
        </m:r>
        <m:r>
          <m:t xml:space="preserve"> </m:t>
        </m:r>
        <m:r>
          <w:rPr>
            <w:rFonts w:ascii="Cambria Math" w:hAnsi="Cambria Math"/>
          </w:rPr>
          <m:t xml:space="preserve">m</m:t>
        </m:r>
        <m:r>
          <m:t xml:space="preserve"> </m:t>
        </m:r>
        <m:r>
          <w:rPr>
            <w:rFonts w:ascii="Cambria Math" w:hAnsi="Cambria Math"/>
          </w:rPr>
          <m:t xml:space="preserve">∗</m:t>
        </m:r>
        <m:r>
          <m:t xml:space="preserve"> </m:t>
        </m:r>
        <m:acc>
          <m:accPr>
            <m:chr m:val="⃗"/>
          </m:accPr>
          <m:e>
            <m:r>
              <w:rPr>
                <w:rFonts w:ascii="Cambria Math" w:hAnsi="Cambria Math"/>
              </w:rPr>
              <m:t xml:space="preserve">g</m:t>
            </m:r>
          </m:e>
        </m:acc>
      </m:oMath>
      <w:r>
        <w:rPr>
          <w:rFonts w:ascii="URWPalladioL" w:hAnsi="URWPalladioL"/>
          <w:sz w:val="24"/>
        </w:rPr>
        <w:t>(</w:t>
      </w:r>
      <w:ins w:id="40" w:author="Unknown Author" w:date="2016-08-14T12:38:00Z">
        <w:r>
          <w:rPr>
            <w:rFonts w:ascii="URWPalladioL" w:hAnsi="URWPalladioL"/>
            <w:sz w:val="24"/>
          </w:rPr>
          <w:t xml:space="preserve">Equation </w:t>
        </w:r>
      </w:ins>
      <w:r>
        <w:rPr>
          <w:rFonts w:ascii="URWPalladioL" w:hAnsi="URWPalladioL"/>
          <w:sz w:val="24"/>
        </w:rPr>
        <w:t xml:space="preserve">5) </w:t>
      </w:r>
    </w:p>
    <w:p>
      <w:pPr>
        <w:pStyle w:val="TextBody"/>
        <w:rPr>
          <w:rFonts w:ascii="URWPalladioL" w:hAnsi="URWPalladioL"/>
          <w:sz w:val="24"/>
        </w:rPr>
      </w:pPr>
      <w:ins w:id="41" w:author="Nicholas Timmons" w:date="2016-06-08T15:02:00Z">
        <w:r>
          <w:rPr>
            <w:rFonts w:ascii="URWPalladioL" w:hAnsi="URWPalladioL"/>
            <w:sz w:val="24"/>
          </w:rPr>
          <w:t>w</w:t>
        </w:r>
      </w:ins>
      <w:r>
        <w:rPr>
          <w:rFonts w:ascii="URWPalladioL" w:hAnsi="URWPalladioL"/>
          <w:sz w:val="24"/>
        </w:rPr>
        <w:t>here</w:t>
      </w:r>
      <w:r>
        <w:rPr>
          <w:rFonts w:ascii="URWPalladioL" w:hAnsi="URWPalladioL"/>
          <w:sz w:val="24"/>
        </w:rPr>
      </w:r>
      <m:oMath xmlns:m="http://schemas.openxmlformats.org/officeDocument/2006/math">
        <m:r>
          <w:rPr>
            <w:rFonts w:ascii="Cambria Math" w:hAnsi="Cambria Math"/>
          </w:rPr>
          <m:t xml:space="preserve">m</m:t>
        </m:r>
      </m:oMath>
      <w:r>
        <w:rPr>
          <w:rFonts w:ascii="URWPalladioL" w:hAnsi="URWPalladioL"/>
          <w:sz w:val="24"/>
        </w:rPr>
        <w:t>is the mass of the object while</w:t>
      </w:r>
      <w:r>
        <w:rPr>
          <w:rFonts w:ascii="URWPalladioL" w:hAnsi="URWPalladioL"/>
          <w:sz w:val="24"/>
        </w:rPr>
      </w:r>
      <m:oMath xmlns:m="http://schemas.openxmlformats.org/officeDocument/2006/math">
        <m:acc>
          <m:accPr>
            <m:chr m:val="⃗"/>
          </m:accPr>
          <m:e>
            <m:r>
              <w:rPr>
                <w:rFonts w:ascii="Cambria Math" w:hAnsi="Cambria Math"/>
              </w:rPr>
              <m:t xml:space="preserve">g</m:t>
            </m:r>
          </m:e>
        </m:acc>
      </m:oMath>
      <w:r>
        <w:rPr>
          <w:rFonts w:ascii="URWPalladioL" w:hAnsi="URWPalladioL"/>
          <w:sz w:val="24"/>
        </w:rPr>
        <w:t xml:space="preserve">is the acceleration of gravity near the Earth’s </w:t>
      </w:r>
    </w:p>
    <w:p>
      <w:pPr>
        <w:pStyle w:val="TextBody"/>
        <w:rPr>
          <w:rFonts w:ascii="URWPalladioL" w:hAnsi="URWPalladioL"/>
          <w:sz w:val="24"/>
        </w:rPr>
      </w:pPr>
      <w:r>
        <w:rPr>
          <w:rFonts w:ascii="URWPalladioL" w:hAnsi="URWPalladioL"/>
          <w:sz w:val="24"/>
        </w:rPr>
        <w:t>surface</w:t>
      </w:r>
      <w:r>
        <w:rPr>
          <w:rFonts w:ascii="URWPalladioL" w:hAnsi="URWPalladioL"/>
          <w:sz w:val="24"/>
        </w:rPr>
      </w:r>
      <m:oMath xmlns:m="http://schemas.openxmlformats.org/officeDocument/2006/math">
        <m:d>
          <m:dPr>
            <m:begChr m:val="("/>
            <m:endChr m:val=")"/>
          </m:dPr>
          <m:e>
            <m:r>
              <w:rPr>
                <w:rFonts w:ascii="Cambria Math" w:hAnsi="Cambria Math"/>
              </w:rPr>
              <m:t xml:space="preserve">9.8</m:t>
            </m:r>
            <m:r>
              <m:t xml:space="preserve"> </m:t>
            </m:r>
            <m:f>
              <m:fPr>
                <m:type m:val="lin"/>
              </m:fPr>
              <m:num>
                <m:r>
                  <w:rPr>
                    <w:rFonts w:ascii="Cambria Math" w:hAnsi="Cambria Math"/>
                  </w:rPr>
                  <m:t xml:space="preserve">m</m:t>
                </m:r>
              </m:num>
              <m:den>
                <m:sSup>
                  <m:e>
                    <m:r>
                      <w:rPr>
                        <w:rFonts w:ascii="Cambria Math" w:hAnsi="Cambria Math"/>
                      </w:rPr>
                      <m:t xml:space="preserve">s</m:t>
                    </m:r>
                  </m:e>
                  <m:sup>
                    <m:r>
                      <w:rPr>
                        <w:rFonts w:ascii="Cambria Math" w:hAnsi="Cambria Math"/>
                      </w:rPr>
                      <m:t xml:space="preserve">2</m:t>
                    </m:r>
                  </m:sup>
                </m:sSup>
              </m:den>
            </m:f>
          </m:e>
        </m:d>
      </m:oMath>
      <w:r>
        <w:rPr>
          <w:rFonts w:ascii="URWPalladioL" w:hAnsi="URWPalladioL"/>
          <w:sz w:val="24"/>
        </w:rPr>
        <w:t>.</w:t>
      </w:r>
    </w:p>
    <w:p>
      <w:pPr>
        <w:pStyle w:val="TextBody"/>
        <w:rPr>
          <w:rFonts w:ascii="URWPalladioL" w:hAnsi="URWPalladioL"/>
          <w:sz w:val="24"/>
        </w:rPr>
      </w:pPr>
      <w:r>
        <w:rPr>
          <w:rFonts w:ascii="URWPalladioL" w:hAnsi="URWPalladioL"/>
          <w:sz w:val="24"/>
        </w:rPr>
      </w:r>
    </w:p>
    <w:p>
      <w:pPr>
        <w:pStyle w:val="TextBody"/>
        <w:rPr>
          <w:rFonts w:ascii="URWPalladioL" w:hAnsi="URWPalladioL"/>
          <w:b/>
          <w:sz w:val="24"/>
        </w:rPr>
      </w:pPr>
      <w:r>
        <w:rPr>
          <w:rFonts w:ascii="URWPalladioL" w:hAnsi="URWPalladioL"/>
          <w:b/>
          <w:sz w:val="24"/>
        </w:rPr>
        <w:t>Procedure:</w:t>
      </w:r>
    </w:p>
    <w:p>
      <w:pPr>
        <w:pStyle w:val="TextBody"/>
        <w:rPr>
          <w:rFonts w:ascii="URWPalladioL" w:hAnsi="URWPalladioL"/>
          <w:sz w:val="24"/>
        </w:rPr>
      </w:pPr>
      <w:r>
        <w:rPr>
          <w:rFonts w:ascii="URWPalladioL" w:hAnsi="URWPalladioL"/>
          <w:sz w:val="24"/>
        </w:rPr>
        <w:t>1. Balance forces.</w:t>
      </w:r>
    </w:p>
    <w:p>
      <w:pPr>
        <w:pStyle w:val="TextBody"/>
        <w:rPr>
          <w:rFonts w:ascii="URWPalladioL" w:hAnsi="URWPalladioL"/>
          <w:sz w:val="24"/>
        </w:rPr>
      </w:pPr>
      <w:r>
        <w:rPr>
          <w:rFonts w:ascii="URWPalladioL" w:hAnsi="URWPalladioL"/>
          <w:sz w:val="24"/>
        </w:rPr>
        <w:t>1.1) Set up two pulleys on the force table with the same mass facing opposite directions (180 degree difference in angle).</w:t>
      </w:r>
    </w:p>
    <w:p>
      <w:pPr>
        <w:pStyle w:val="TextBody"/>
        <w:rPr>
          <w:rFonts w:ascii="URWPalladioL" w:hAnsi="URWPalladioL"/>
          <w:sz w:val="24"/>
        </w:rPr>
      </w:pPr>
      <w:r>
        <w:rPr>
          <w:rFonts w:ascii="URWPalladioL" w:hAnsi="URWPalladioL"/>
          <w:sz w:val="24"/>
        </w:rPr>
        <w:t xml:space="preserve">1.2) The force of each will be equal to </w:t>
      </w:r>
      <w:r>
        <w:rPr>
          <w:rFonts w:ascii="URWPalladioL" w:hAnsi="URWPalladioL"/>
          <w:sz w:val="24"/>
        </w:rPr>
      </w:r>
      <m:oMath xmlns:m="http://schemas.openxmlformats.org/officeDocument/2006/math">
        <m:sSub>
          <m:e>
            <m:r>
              <w:rPr>
                <w:rFonts w:ascii="Cambria Math" w:hAnsi="Cambria Math"/>
              </w:rPr>
              <m:t xml:space="preserve">F</m:t>
            </m:r>
          </m:e>
          <m:sub>
            <m:r>
              <w:rPr>
                <w:rFonts w:ascii="Cambria Math" w:hAnsi="Cambria Math"/>
              </w:rPr>
              <m:t xml:space="preserve">grav</m:t>
            </m:r>
          </m:sub>
        </m:sSub>
        <m:r>
          <m:t xml:space="preserve"> </m:t>
        </m:r>
        <m:r>
          <w:rPr>
            <w:rFonts w:ascii="Cambria Math" w:hAnsi="Cambria Math"/>
          </w:rPr>
          <m:t xml:space="preserve">=</m:t>
        </m:r>
        <m:r>
          <m:t xml:space="preserve"> </m:t>
        </m:r>
        <m:r>
          <w:rPr>
            <w:rFonts w:ascii="Cambria Math" w:hAnsi="Cambria Math"/>
          </w:rPr>
          <m:t xml:space="preserve">m</m:t>
        </m:r>
        <m:r>
          <m:t xml:space="preserve"> </m:t>
        </m:r>
        <m:r>
          <w:rPr>
            <w:rFonts w:ascii="Cambria Math" w:hAnsi="Cambria Math"/>
          </w:rPr>
          <m:t xml:space="preserve">∗</m:t>
        </m:r>
        <m:r>
          <m:t xml:space="preserve"> </m:t>
        </m:r>
        <m:r>
          <w:rPr>
            <w:rFonts w:ascii="Cambria Math" w:hAnsi="Cambria Math"/>
          </w:rPr>
          <m:t xml:space="preserve">g</m:t>
        </m:r>
      </m:oMath>
      <w:r>
        <w:rPr>
          <w:rFonts w:ascii="URWPalladioL" w:hAnsi="URWPalladioL"/>
          <w:sz w:val="24"/>
        </w:rPr>
        <w:t>. If the two forces are equal and opposite the ring at the center of the force table should not move.</w:t>
        <w:tab/>
      </w:r>
    </w:p>
    <w:p>
      <w:pPr>
        <w:pStyle w:val="TextBody"/>
        <w:rPr>
          <w:rFonts w:ascii="URWPalladioL" w:hAnsi="URWPalladioL"/>
          <w:sz w:val="24"/>
        </w:rPr>
      </w:pPr>
      <w:r>
        <w:rPr>
          <w:rFonts w:ascii="URWPalladioL" w:hAnsi="URWPalladioL"/>
          <w:sz w:val="24"/>
        </w:rPr>
        <w:t>1.3) Notice that if you add the components of the vectors associated with these forces you will get a resultant vector with zero magnitude. This is how you can tell all the forces are in equilibrium.</w:t>
      </w:r>
    </w:p>
    <w:p>
      <w:pPr>
        <w:pStyle w:val="TextBody"/>
        <w:rPr>
          <w:rFonts w:ascii="URWPalladioL" w:hAnsi="URWPalladioL"/>
          <w:sz w:val="24"/>
        </w:rPr>
      </w:pPr>
      <w:r>
        <w:rPr>
          <w:rFonts w:ascii="URWPalladioL" w:hAnsi="URWPalladioL"/>
          <w:sz w:val="24"/>
        </w:rPr>
      </w:r>
    </w:p>
    <w:p>
      <w:pPr>
        <w:pStyle w:val="TextBody"/>
        <w:numPr>
          <w:ilvl w:val="0"/>
          <w:numId w:val="2"/>
        </w:numPr>
        <w:rPr>
          <w:rFonts w:ascii="URWPalladioL" w:hAnsi="URWPalladioL"/>
          <w:sz w:val="24"/>
        </w:rPr>
      </w:pPr>
      <w:r>
        <w:rPr>
          <w:rFonts w:ascii="URWPalladioL" w:hAnsi="URWPalladioL"/>
          <w:sz w:val="24"/>
        </w:rPr>
        <w:t>Analytical Calculations.</w:t>
      </w:r>
    </w:p>
    <w:p>
      <w:pPr>
        <w:pStyle w:val="TextBody"/>
        <w:rPr>
          <w:rFonts w:ascii="URWPalladioL" w:hAnsi="URWPalladioL"/>
          <w:sz w:val="24"/>
        </w:rPr>
      </w:pPr>
      <w:r>
        <w:rPr>
          <w:rFonts w:ascii="URWPalladioL" w:hAnsi="URWPalladioL"/>
          <w:sz w:val="24"/>
        </w:rPr>
        <w:tab/>
        <w:t xml:space="preserve">2.1) This lab will consist of three forces in equilibrium. Two forces will be known while </w:t>
        <w:tab/>
        <w:t xml:space="preserve">the third will be found, first analytically using the theory of vectors, and then </w:t>
        <w:tab/>
        <w:t>experimentally. For this lab keep</w:t>
      </w:r>
      <w:r>
        <w:rPr>
          <w:rFonts w:ascii="URWPalladioL" w:hAnsi="URWPalladioL"/>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at zero degrees for the duration.</w:t>
      </w:r>
    </w:p>
    <w:p>
      <w:pPr>
        <w:pStyle w:val="TextBody"/>
        <w:rPr>
          <w:rFonts w:ascii="URWPalladioL" w:hAnsi="URWPalladioL"/>
          <w:sz w:val="24"/>
        </w:rPr>
      </w:pPr>
      <w:r>
        <w:rPr>
          <w:rFonts w:ascii="URWPalladioL" w:hAnsi="URWPalladioL"/>
          <w:sz w:val="24"/>
        </w:rPr>
        <w:tab/>
        <w:t>2.2) If</w:t>
      </w:r>
      <w:r>
        <w:rPr>
          <w:rFonts w:ascii="URWPalladioL" w:hAnsi="URWPalladioL"/>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and</w:t>
      </w:r>
      <w:r>
        <w:rPr>
          <w:rFonts w:ascii="URWPalladioL" w:hAnsi="URWPalladioL"/>
          <w:sz w:val="24"/>
        </w:rPr>
      </w:r>
      <m:oMath xmlns:m="http://schemas.openxmlformats.org/officeDocument/2006/math">
        <m:acc>
          <m:accPr>
            <m:chr m:val="⃗"/>
          </m:accPr>
          <m:e>
            <m:r>
              <w:rPr>
                <w:rFonts w:ascii="Cambria Math" w:hAnsi="Cambria Math"/>
              </w:rPr>
              <m:t xml:space="preserve">B</m:t>
            </m:r>
          </m:e>
        </m:acc>
      </m:oMath>
      <w:r>
        <w:rPr>
          <w:rFonts w:ascii="URWPalladioL" w:hAnsi="URWPalladioL"/>
          <w:sz w:val="24"/>
        </w:rPr>
        <w:t>are known and</w:t>
      </w:r>
      <w:r>
        <w:rPr>
          <w:rFonts w:ascii="URWPalladioL" w:hAnsi="URWPalladioL"/>
          <w:sz w:val="24"/>
        </w:rPr>
      </w:r>
      <m:oMath xmlns:m="http://schemas.openxmlformats.org/officeDocument/2006/math">
        <m:acc>
          <m:accPr>
            <m:chr m:val="⃗"/>
          </m:accPr>
          <m:e>
            <m:r>
              <w:rPr>
                <w:rFonts w:ascii="Cambria Math" w:hAnsi="Cambria Math"/>
              </w:rPr>
              <m:t xml:space="preserve">C</m:t>
            </m:r>
          </m:e>
        </m:acc>
      </m:oMath>
      <w:r>
        <w:rPr>
          <w:rFonts w:ascii="URWPalladioL" w:hAnsi="URWPalladioL"/>
          <w:sz w:val="24"/>
        </w:rPr>
        <w:t xml:space="preserve">when added to the system causes the two </w:t>
        <w:tab/>
        <w:t>forces to be in equilibrium then</w:t>
      </w:r>
      <w:r>
        <w:rPr>
          <w:rFonts w:ascii="URWPalladioL" w:hAnsi="URWPalladioL"/>
          <w:sz w:val="24"/>
        </w:rPr>
      </w:r>
      <m:oMath xmlns:m="http://schemas.openxmlformats.org/officeDocument/2006/math">
        <m:acc>
          <m:accPr>
            <m:chr m:val="⃗"/>
          </m:accPr>
          <m:e>
            <m:r>
              <w:rPr>
                <w:rFonts w:ascii="Cambria Math" w:hAnsi="Cambria Math"/>
              </w:rPr>
              <m:t xml:space="preserve">C</m:t>
            </m:r>
          </m:e>
        </m:acc>
      </m:oMath>
      <w:r>
        <w:rPr>
          <w:rFonts w:ascii="URWPalladioL" w:hAnsi="URWPalladioL"/>
          <w:sz w:val="24"/>
        </w:rPr>
        <w:t xml:space="preserve">is of equal magnitude </w:t>
      </w:r>
      <w:r>
        <w:rPr>
          <w:rFonts w:ascii="URWPalladioL" w:hAnsi="URWPalladioL"/>
          <w:b/>
          <w:sz w:val="24"/>
        </w:rPr>
        <w:t xml:space="preserve">but opposite direction </w:t>
        <w:tab/>
      </w:r>
      <w:r>
        <w:rPr>
          <w:rFonts w:ascii="URWPalladioL" w:hAnsi="URWPalladioL"/>
          <w:sz w:val="24"/>
        </w:rPr>
        <w:t>of the sum</w:t>
      </w:r>
      <w:r>
        <w:rPr>
          <w:rFonts w:ascii="URWPalladioL" w:hAnsi="URWPalladioL"/>
          <w:sz w:val="24"/>
        </w:rPr>
      </w:r>
      <m:oMath xmlns:m="http://schemas.openxmlformats.org/officeDocument/2006/math">
        <m:d>
          <m:dPr>
            <m:begChr m:val="("/>
            <m:endChr m:val=")"/>
          </m:dPr>
          <m:e>
            <m:acc>
              <m:accPr>
                <m:chr m:val="⃗"/>
              </m:accPr>
              <m:e>
                <m:r>
                  <w:rPr>
                    <w:rFonts w:ascii="Cambria Math" w:hAnsi="Cambria Math"/>
                  </w:rPr>
                  <m:t xml:space="preserve">A</m:t>
                </m:r>
              </m:e>
            </m:acc>
            <m:r>
              <w:rPr>
                <w:rFonts w:ascii="Cambria Math" w:hAnsi="Cambria Math"/>
              </w:rPr>
              <m:t xml:space="preserve">+</m:t>
            </m:r>
            <m:acc>
              <m:accPr>
                <m:chr m:val="⃗"/>
              </m:accPr>
              <m:e>
                <m:r>
                  <w:rPr>
                    <w:rFonts w:ascii="Cambria Math" w:hAnsi="Cambria Math"/>
                  </w:rPr>
                  <m:t xml:space="preserve">B</m:t>
                </m:r>
              </m:e>
            </m:acc>
          </m:e>
        </m:d>
      </m:oMath>
      <w:r>
        <w:rPr>
          <w:rFonts w:ascii="URWPalladioL" w:hAnsi="URWPalladioL"/>
          <w:sz w:val="24"/>
        </w:rPr>
        <w:t xml:space="preserve">. </w:t>
      </w:r>
    </w:p>
    <w:p>
      <w:pPr>
        <w:pStyle w:val="TextBody"/>
        <w:rPr>
          <w:rFonts w:ascii="URWPalladioL" w:hAnsi="URWPalladioL"/>
          <w:sz w:val="24"/>
        </w:rPr>
      </w:pPr>
      <w:r>
        <w:rPr>
          <w:rFonts w:ascii="URWPalladioL" w:hAnsi="URWPalladioL"/>
          <w:sz w:val="24"/>
        </w:rPr>
        <w:tab/>
        <w:t xml:space="preserve">2.3) Calculate the magnitude of </w:t>
      </w:r>
      <w:r>
        <w:rPr>
          <w:rFonts w:ascii="CMR12" w:hAnsi="CMR12"/>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and</w:t>
      </w:r>
      <w:r>
        <w:rPr>
          <w:rFonts w:ascii="URWPalladioL" w:hAnsi="URWPalladioL"/>
          <w:sz w:val="24"/>
        </w:rPr>
      </w:r>
      <m:oMath xmlns:m="http://schemas.openxmlformats.org/officeDocument/2006/math">
        <m:acc>
          <m:accPr>
            <m:chr m:val="⃗"/>
          </m:accPr>
          <m:e>
            <m:r>
              <w:rPr>
                <w:rFonts w:ascii="Cambria Math" w:hAnsi="Cambria Math"/>
              </w:rPr>
              <m:t xml:space="preserve">B</m:t>
            </m:r>
          </m:e>
        </m:acc>
      </m:oMath>
      <w:r>
        <w:rPr>
          <w:rFonts w:ascii="URWPalladioL" w:hAnsi="URWPalladioL"/>
          <w:sz w:val="24"/>
        </w:rPr>
        <w:t>. Use the fact that</w:t>
      </w:r>
      <w:r>
        <w:rPr>
          <w:rFonts w:ascii="URWPalladioL" w:hAnsi="URWPalladioL"/>
          <w:sz w:val="24"/>
        </w:rPr>
      </w:r>
      <m:oMath xmlns:m="http://schemas.openxmlformats.org/officeDocument/2006/math">
        <m:sSub>
          <m:e>
            <m:r>
              <w:rPr>
                <w:rFonts w:ascii="Cambria Math" w:hAnsi="Cambria Math"/>
              </w:rPr>
              <m:t xml:space="preserve">F</m:t>
            </m:r>
          </m:e>
          <m:sub>
            <m:r>
              <w:rPr>
                <w:rFonts w:ascii="Cambria Math" w:hAnsi="Cambria Math"/>
              </w:rPr>
              <m:t xml:space="preserve">grav</m:t>
            </m:r>
          </m:sub>
        </m:sSub>
        <m:r>
          <m:t xml:space="preserve"> </m:t>
        </m:r>
        <m:r>
          <w:rPr>
            <w:rFonts w:ascii="Cambria Math" w:hAnsi="Cambria Math"/>
          </w:rPr>
          <m:t xml:space="preserve">=</m:t>
        </m:r>
        <m:r>
          <m:t xml:space="preserve"> </m:t>
        </m:r>
        <m:r>
          <w:rPr>
            <w:rFonts w:ascii="Cambria Math" w:hAnsi="Cambria Math"/>
          </w:rPr>
          <m:t xml:space="preserve">m</m:t>
        </m:r>
        <m:r>
          <m:t xml:space="preserve"> </m:t>
        </m:r>
        <m:r>
          <w:rPr>
            <w:rFonts w:ascii="Cambria Math" w:hAnsi="Cambria Math"/>
          </w:rPr>
          <m:t xml:space="preserve">∗</m:t>
        </m:r>
        <m:r>
          <m:t xml:space="preserve"> </m:t>
        </m:r>
        <m:r>
          <w:rPr>
            <w:rFonts w:ascii="Cambria Math" w:hAnsi="Cambria Math"/>
          </w:rPr>
          <m:t xml:space="preserve">g</m:t>
        </m:r>
      </m:oMath>
      <w:r>
        <w:rPr>
          <w:rFonts w:ascii="URWPalladioL" w:hAnsi="URWPalladioL"/>
          <w:sz w:val="24"/>
        </w:rPr>
        <w:t xml:space="preserve">and </w:t>
        <w:tab/>
        <w:t xml:space="preserve">that a </w:t>
        <w:tab/>
        <w:t>Newton is a unit of force equal to</w:t>
      </w:r>
      <w:r>
        <w:rPr>
          <w:rFonts w:ascii="CMR8" w:hAnsi="CMR8"/>
          <w:sz w:val="16"/>
        </w:rPr>
      </w:r>
      <m:oMath xmlns:m="http://schemas.openxmlformats.org/officeDocument/2006/math">
        <m:d>
          <m:dPr>
            <m:begChr m:val="("/>
            <m:endChr m:val=")"/>
          </m:dPr>
          <m:e>
            <m:r>
              <w:rPr>
                <w:rFonts w:ascii="Cambria Math" w:hAnsi="Cambria Math"/>
              </w:rPr>
              <m:t xml:space="preserve">kilogram</m:t>
            </m:r>
          </m:e>
        </m:d>
        <m:r>
          <w:rPr>
            <w:rFonts w:ascii="Cambria Math" w:hAnsi="Cambria Math"/>
          </w:rPr>
          <m:t xml:space="preserve">∗</m:t>
        </m:r>
        <m:d>
          <m:dPr>
            <m:begChr m:val="("/>
            <m:endChr m:val=")"/>
          </m:dPr>
          <m:e>
            <m:r>
              <w:rPr>
                <w:rFonts w:ascii="Cambria Math" w:hAnsi="Cambria Math"/>
              </w:rPr>
              <m:t xml:space="preserve">meter</m:t>
            </m:r>
          </m:e>
        </m:d>
        <m:r>
          <w:rPr>
            <w:rFonts w:ascii="Cambria Math" w:hAnsi="Cambria Math"/>
          </w:rPr>
          <m:t xml:space="preserve">∗</m:t>
        </m:r>
        <m:sSup>
          <m:e>
            <m:d>
              <m:dPr>
                <m:begChr m:val="("/>
                <m:endChr m:val=")"/>
              </m:dPr>
              <m:e>
                <m:r>
                  <w:rPr>
                    <w:rFonts w:ascii="Cambria Math" w:hAnsi="Cambria Math"/>
                  </w:rPr>
                  <m:t xml:space="preserve">second</m:t>
                </m:r>
              </m:e>
            </m:d>
          </m:e>
          <m:sup>
            <m:r>
              <w:rPr>
                <w:rFonts w:ascii="Cambria Math" w:hAnsi="Cambria Math"/>
              </w:rPr>
              <m:t xml:space="preserve">−</m:t>
            </m:r>
            <m:r>
              <w:rPr>
                <w:rFonts w:ascii="Cambria Math" w:hAnsi="Cambria Math"/>
              </w:rPr>
              <m:t xml:space="preserve">2</m:t>
            </m:r>
          </m:sup>
        </m:sSup>
      </m:oMath>
      <w:r>
        <w:rPr>
          <w:rFonts w:ascii="URWPalladioL" w:hAnsi="URWPalladioL"/>
          <w:sz w:val="24"/>
        </w:rPr>
        <w:t>.</w:t>
      </w:r>
    </w:p>
    <w:p>
      <w:pPr>
        <w:pStyle w:val="TextBody"/>
        <w:rPr>
          <w:rFonts w:ascii="URWPalladioL" w:hAnsi="URWPalladioL"/>
          <w:sz w:val="24"/>
        </w:rPr>
      </w:pPr>
      <w:r>
        <w:rPr>
          <w:rFonts w:ascii="URWPalladioL" w:hAnsi="URWPalladioL"/>
          <w:sz w:val="24"/>
        </w:rPr>
        <w:tab/>
        <w:t>2.4) Now using the theory of vectors calculate what magnitude</w:t>
      </w:r>
      <w:r>
        <w:rPr>
          <w:rFonts w:ascii="URWPalladioL" w:hAnsi="URWPalladioL"/>
          <w:sz w:val="24"/>
        </w:rPr>
      </w:r>
      <m:oMath xmlns:m="http://schemas.openxmlformats.org/officeDocument/2006/math">
        <m:acc>
          <m:accPr>
            <m:chr m:val="⃗"/>
          </m:accPr>
          <m:e>
            <m:r>
              <w:rPr>
                <w:rFonts w:ascii="Cambria Math" w:hAnsi="Cambria Math"/>
              </w:rPr>
              <m:t xml:space="preserve">C</m:t>
            </m:r>
          </m:e>
        </m:acc>
      </m:oMath>
      <w:r>
        <w:rPr>
          <w:rFonts w:ascii="URWPalladioL" w:hAnsi="URWPalladioL"/>
          <w:sz w:val="24"/>
        </w:rPr>
        <w:t xml:space="preserve">would be if it were </w:t>
        <w:tab/>
        <w:t>the sum</w:t>
      </w:r>
      <w:r>
        <w:rPr>
          <w:rFonts w:ascii="URWPalladioL" w:hAnsi="URWPalladioL"/>
          <w:sz w:val="24"/>
        </w:rPr>
      </w:r>
      <m:oMath xmlns:m="http://schemas.openxmlformats.org/officeDocument/2006/math">
        <m:d>
          <m:dPr>
            <m:begChr m:val="("/>
            <m:endChr m:val=")"/>
          </m:dPr>
          <m:e>
            <m:acc>
              <m:accPr>
                <m:chr m:val="⃗"/>
              </m:accPr>
              <m:e>
                <m:r>
                  <w:rPr>
                    <w:rFonts w:ascii="Cambria Math" w:hAnsi="Cambria Math"/>
                  </w:rPr>
                  <m:t xml:space="preserve">A</m:t>
                </m:r>
              </m:e>
            </m:acc>
            <m:r>
              <w:rPr>
                <w:rFonts w:ascii="Cambria Math" w:hAnsi="Cambria Math"/>
              </w:rPr>
              <m:t xml:space="preserve">+</m:t>
            </m:r>
            <m:acc>
              <m:accPr>
                <m:chr m:val="⃗"/>
              </m:accPr>
              <m:e>
                <m:r>
                  <w:rPr>
                    <w:rFonts w:ascii="Cambria Math" w:hAnsi="Cambria Math"/>
                  </w:rPr>
                  <m:t xml:space="preserve">B</m:t>
                </m:r>
              </m:e>
            </m:acc>
          </m:e>
        </m:d>
      </m:oMath>
      <w:r>
        <w:rPr>
          <w:rFonts w:ascii="URWPalladioL" w:hAnsi="URWPalladioL"/>
          <w:sz w:val="24"/>
        </w:rPr>
        <w:t>.</w:t>
      </w:r>
    </w:p>
    <w:p>
      <w:pPr>
        <w:pStyle w:val="TextBody"/>
        <w:rPr>
          <w:rFonts w:ascii="URWPalladioL" w:hAnsi="URWPalladioL"/>
          <w:sz w:val="24"/>
        </w:rPr>
      </w:pPr>
      <w:r>
        <w:rPr>
          <w:rFonts w:ascii="URWPalladioL" w:hAnsi="URWPalladioL"/>
          <w:sz w:val="24"/>
        </w:rPr>
        <w:tab/>
        <w:t>2.5) Now using the theory of vectors calculate what angle</w:t>
      </w:r>
      <w:r>
        <w:rPr>
          <w:rFonts w:ascii="URWPalladioL" w:hAnsi="URWPalladioL"/>
          <w:sz w:val="24"/>
        </w:rPr>
      </w:r>
      <m:oMath xmlns:m="http://schemas.openxmlformats.org/officeDocument/2006/math">
        <m:acc>
          <m:accPr>
            <m:chr m:val="⃗"/>
          </m:accPr>
          <m:e>
            <m:r>
              <w:rPr>
                <w:rFonts w:ascii="Cambria Math" w:hAnsi="Cambria Math"/>
              </w:rPr>
              <m:t xml:space="preserve">C</m:t>
            </m:r>
          </m:e>
        </m:acc>
      </m:oMath>
      <w:r>
        <w:rPr>
          <w:rFonts w:ascii="URWPalladioL" w:hAnsi="URWPalladioL"/>
          <w:sz w:val="24"/>
        </w:rPr>
        <w:t xml:space="preserve">would be if it were the </w:t>
        <w:tab/>
        <w:t>sum</w:t>
      </w:r>
      <w:r>
        <w:rPr>
          <w:rFonts w:ascii="URWPalladioL" w:hAnsi="URWPalladioL"/>
          <w:sz w:val="24"/>
        </w:rPr>
      </w:r>
      <m:oMath xmlns:m="http://schemas.openxmlformats.org/officeDocument/2006/math">
        <m:d>
          <m:dPr>
            <m:begChr m:val="("/>
            <m:endChr m:val=")"/>
          </m:dPr>
          <m:e>
            <m:acc>
              <m:accPr>
                <m:chr m:val="⃗"/>
              </m:accPr>
              <m:e>
                <m:r>
                  <w:rPr>
                    <w:rFonts w:ascii="Cambria Math" w:hAnsi="Cambria Math"/>
                  </w:rPr>
                  <m:t xml:space="preserve">A</m:t>
                </m:r>
              </m:e>
            </m:acc>
            <m:r>
              <w:rPr>
                <w:rFonts w:ascii="Cambria Math" w:hAnsi="Cambria Math"/>
              </w:rPr>
              <m:t xml:space="preserve">+</m:t>
            </m:r>
            <m:acc>
              <m:accPr>
                <m:chr m:val="⃗"/>
              </m:accPr>
              <m:e>
                <m:r>
                  <w:rPr>
                    <w:rFonts w:ascii="Cambria Math" w:hAnsi="Cambria Math"/>
                  </w:rPr>
                  <m:t xml:space="preserve">B</m:t>
                </m:r>
              </m:e>
            </m:acc>
          </m:e>
        </m:d>
      </m:oMath>
      <w:r>
        <w:rPr>
          <w:rFonts w:ascii="URWPalladioL" w:hAnsi="URWPalladioL"/>
          <w:sz w:val="24"/>
        </w:rPr>
        <w:t>.</w:t>
      </w:r>
    </w:p>
    <w:p>
      <w:pPr>
        <w:pStyle w:val="TextBody"/>
        <w:rPr>
          <w:rFonts w:ascii="URWPalladioL" w:hAnsi="URWPalladioL"/>
          <w:sz w:val="24"/>
        </w:rPr>
      </w:pPr>
      <w:r>
        <w:rPr>
          <w:rFonts w:ascii="URWPalladioL" w:hAnsi="URWPalladioL"/>
          <w:sz w:val="24"/>
        </w:rPr>
      </w:r>
    </w:p>
    <w:p>
      <w:pPr>
        <w:pStyle w:val="TextBody"/>
        <w:rPr>
          <w:rFonts w:ascii="URWPalladioL" w:hAnsi="URWPalladioL"/>
          <w:sz w:val="24"/>
        </w:rPr>
      </w:pPr>
      <w:r>
        <w:rPr>
          <w:rFonts w:ascii="URWPalladioL" w:hAnsi="URWPalladioL"/>
          <w:sz w:val="24"/>
        </w:rPr>
      </w:r>
    </w:p>
    <w:p>
      <w:pPr>
        <w:pStyle w:val="TextBody"/>
        <w:rPr>
          <w:rFonts w:ascii="URWPalladioL" w:hAnsi="URWPalladioL"/>
          <w:sz w:val="24"/>
        </w:rPr>
      </w:pPr>
      <w:r>
        <w:rPr>
          <w:rFonts w:ascii="URWPalladioL" w:hAnsi="URWPalladioL"/>
          <w:sz w:val="24"/>
        </w:rPr>
        <w:t>3. Experiment.</w:t>
      </w:r>
    </w:p>
    <w:p>
      <w:pPr>
        <w:pStyle w:val="TextBody"/>
        <w:rPr>
          <w:rFonts w:ascii="URWPalladioL" w:hAnsi="URWPalladioL"/>
          <w:sz w:val="24"/>
        </w:rPr>
      </w:pPr>
      <w:r>
        <w:rPr>
          <w:rFonts w:ascii="URWPalladioL" w:hAnsi="URWPalladioL"/>
          <w:sz w:val="24"/>
        </w:rPr>
        <w:tab/>
        <w:t>3.1) Following the Table 1 values on the first line for</w:t>
      </w:r>
      <w:r>
        <w:rPr>
          <w:rFonts w:ascii="URWPalladioL" w:hAnsi="URWPalladioL"/>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and</w:t>
      </w:r>
      <w:r>
        <w:rPr>
          <w:rFonts w:ascii="URWPalladioL" w:hAnsi="URWPalladioL"/>
          <w:sz w:val="24"/>
        </w:rPr>
      </w:r>
      <m:oMath xmlns:m="http://schemas.openxmlformats.org/officeDocument/2006/math">
        <m:acc>
          <m:accPr>
            <m:chr m:val="⃗"/>
          </m:accPr>
          <m:e>
            <m:r>
              <w:rPr>
                <w:rFonts w:ascii="Cambria Math" w:hAnsi="Cambria Math"/>
              </w:rPr>
              <m:t xml:space="preserve">B</m:t>
            </m:r>
          </m:e>
        </m:acc>
      </m:oMath>
      <w:r>
        <w:rPr>
          <w:rFonts w:ascii="URWPalladioL" w:hAnsi="URWPalladioL"/>
          <w:sz w:val="24"/>
        </w:rPr>
        <w:t xml:space="preserve">set up the two </w:t>
        <w:tab/>
        <w:t xml:space="preserve">forces </w:t>
        <w:tab/>
        <w:t>on the force table . Remember to keep</w:t>
      </w:r>
      <w:r>
        <w:rPr>
          <w:rFonts w:ascii="URWPalladioL" w:hAnsi="URWPalladioL"/>
          <w:sz w:val="24"/>
        </w:rPr>
      </w:r>
      <m:oMath xmlns:m="http://schemas.openxmlformats.org/officeDocument/2006/math">
        <m:acc>
          <m:accPr>
            <m:chr m:val="⃗"/>
          </m:accPr>
          <m:e>
            <m:r>
              <w:rPr>
                <w:rFonts w:ascii="Cambria Math" w:hAnsi="Cambria Math"/>
              </w:rPr>
              <m:t xml:space="preserve">A</m:t>
            </m:r>
          </m:e>
        </m:acc>
      </m:oMath>
      <w:r>
        <w:rPr>
          <w:rFonts w:ascii="URWPalladioL" w:hAnsi="URWPalladioL"/>
          <w:sz w:val="24"/>
        </w:rPr>
        <w:t>at zero degrees.</w:t>
      </w:r>
    </w:p>
    <w:p>
      <w:pPr>
        <w:pStyle w:val="TextBody"/>
        <w:rPr>
          <w:rFonts w:ascii="URWPalladioL" w:hAnsi="URWPalladioL"/>
          <w:sz w:val="24"/>
        </w:rPr>
      </w:pPr>
      <w:r>
        <w:rPr>
          <w:rFonts w:ascii="URWPalladioL" w:hAnsi="URWPalladioL"/>
          <w:sz w:val="24"/>
        </w:rPr>
        <w:tab/>
        <w:t xml:space="preserve"> 3.2) Set up the third force</w:t>
      </w:r>
      <w:r>
        <w:rPr>
          <w:rFonts w:ascii="URWPalladioL" w:hAnsi="URWPalladioL"/>
          <w:sz w:val="24"/>
        </w:rPr>
      </w:r>
      <m:oMath xmlns:m="http://schemas.openxmlformats.org/officeDocument/2006/math">
        <m:acc>
          <m:accPr>
            <m:chr m:val="⃗"/>
          </m:accPr>
          <m:e>
            <m:r>
              <w:rPr>
                <w:rFonts w:ascii="Cambria Math" w:hAnsi="Cambria Math"/>
              </w:rPr>
              <m:t xml:space="preserve">C</m:t>
            </m:r>
          </m:e>
        </m:acc>
      </m:oMath>
      <w:r>
        <w:rPr>
          <w:rFonts w:ascii="URWPalladioL" w:hAnsi="URWPalladioL"/>
          <w:sz w:val="24"/>
        </w:rPr>
        <w:t xml:space="preserve">by adding weights and changing the angle until an </w:t>
        <w:tab/>
        <w:t xml:space="preserve">equilibrium is reached. Record </w:t>
      </w:r>
      <w:del w:id="42" w:author="Nicholas Timmons" w:date="2016-08-01T09:42:00Z">
        <w:r>
          <w:rPr>
            <w:rFonts w:ascii="URWPalladioL" w:hAnsi="URWPalladioL"/>
            <w:sz w:val="24"/>
          </w:rPr>
          <w:tab/>
        </w:r>
      </w:del>
      <w:r>
        <w:rPr>
          <w:rFonts w:ascii="URWPalladioL" w:hAnsi="URWPalladioL"/>
          <w:sz w:val="24"/>
        </w:rPr>
        <w:t xml:space="preserve">these values in Table 2. </w:t>
      </w:r>
    </w:p>
    <w:p>
      <w:pPr>
        <w:pStyle w:val="TextBody"/>
        <w:rPr>
          <w:rFonts w:ascii="URWPalladioL" w:hAnsi="URWPalladioL"/>
          <w:sz w:val="24"/>
        </w:rPr>
      </w:pPr>
      <w:r>
        <w:rPr>
          <w:rFonts w:ascii="URWPalladioL" w:hAnsi="URWPalladioL"/>
          <w:sz w:val="24"/>
        </w:rPr>
        <w:tab/>
        <w:t xml:space="preserve">3.3) Repeat 3.2 for each of the four cases. </w:t>
      </w:r>
    </w:p>
    <w:p>
      <w:pPr>
        <w:pStyle w:val="TextBody"/>
        <w:rPr>
          <w:rFonts w:ascii="URWPalladioL" w:hAnsi="URWPalladioL"/>
          <w:sz w:val="24"/>
        </w:rPr>
      </w:pPr>
      <w:r>
        <w:rPr>
          <w:rFonts w:ascii="URWPalladioL" w:hAnsi="URWPalladioL"/>
          <w:sz w:val="24"/>
        </w:rPr>
        <w:tab/>
        <w:t>3.4) Determine the percent difference from the analytical result by</w:t>
        <w:tab/>
        <w:tab/>
        <w:tab/>
        <w:tab/>
        <w:tab/>
      </w:r>
      <w:r>
        <w:rPr>
          <w:rFonts w:ascii="URWPalladioL" w:hAnsi="URWPalladioL"/>
          <w:sz w:val="24"/>
        </w:rPr>
      </w:r>
      <m:oMath xmlns:m="http://schemas.openxmlformats.org/officeDocument/2006/math">
        <m:f>
          <m:num>
            <m:r>
              <w:rPr>
                <w:rFonts w:ascii="Cambria Math" w:hAnsi="Cambria Math"/>
              </w:rPr>
              <m:t xml:space="preserve">experimental</m:t>
            </m:r>
            <m:r>
              <w:rPr>
                <w:rFonts w:ascii="Cambria Math" w:hAnsi="Cambria Math"/>
              </w:rPr>
              <m:t xml:space="preserve">result</m:t>
            </m:r>
          </m:num>
          <m:den>
            <m:r>
              <w:rPr>
                <w:rFonts w:ascii="Cambria Math" w:hAnsi="Cambria Math"/>
              </w:rPr>
              <m:t xml:space="preserve">theoretical</m:t>
            </m:r>
            <m:r>
              <w:rPr>
                <w:rFonts w:ascii="Cambria Math" w:hAnsi="Cambria Math"/>
              </w:rPr>
              <m:t xml:space="preserve">prediction</m:t>
            </m:r>
          </m:den>
        </m:f>
        <m:r>
          <w:rPr>
            <w:rFonts w:ascii="Cambria Math" w:hAnsi="Cambria Math"/>
          </w:rPr>
          <m:t xml:space="preserve">×</m:t>
        </m:r>
        <m:r>
          <w:rPr>
            <w:rFonts w:ascii="Cambria Math" w:hAnsi="Cambria Math"/>
          </w:rPr>
          <m:t xml:space="preserve">100</m:t>
        </m:r>
      </m:oMath>
      <w:r>
        <w:rPr>
          <w:rFonts w:ascii="URWPalladioL" w:hAnsi="URWPalladioL"/>
          <w:sz w:val="24"/>
        </w:rPr>
        <w:t>. Complete Table 2 with these calculated values.</w:t>
      </w:r>
    </w:p>
    <w:p>
      <w:pPr>
        <w:pStyle w:val="TextBody"/>
        <w:rPr>
          <w:rFonts w:ascii="URWPalladioL" w:hAnsi="URWPalladioL"/>
          <w:sz w:val="24"/>
        </w:rPr>
      </w:pPr>
      <w:r>
        <w:rPr>
          <w:rFonts w:ascii="URWPalladioL" w:hAnsi="URWPalladioL"/>
          <w:sz w:val="24"/>
        </w:rPr>
      </w:r>
    </w:p>
    <w:p>
      <w:pPr>
        <w:pStyle w:val="TextBody"/>
        <w:rPr>
          <w:rFonts w:ascii="URWPalladioL" w:hAnsi="URWPalladioL"/>
          <w:sz w:val="24"/>
        </w:rPr>
      </w:pPr>
      <w:r>
        <w:rPr>
          <w:rFonts w:ascii="URWPalladioL" w:hAnsi="URWPalladioL"/>
          <w:b/>
          <w:sz w:val="24"/>
        </w:rPr>
        <w:t xml:space="preserve">Representative </w:t>
        <w:tab/>
        <w:t xml:space="preserve">Results: </w:t>
      </w:r>
      <w:r>
        <w:rPr>
          <w:rFonts w:ascii="URWPalladioL" w:hAnsi="URWPalladioL"/>
          <w:sz w:val="24"/>
        </w:rPr>
        <w:t xml:space="preserve">The results from the lab are placed in Table 1 and Table 2. </w:t>
      </w:r>
    </w:p>
    <w:p>
      <w:pPr>
        <w:pStyle w:val="TextBody"/>
        <w:rPr>
          <w:rFonts w:ascii="URWPalladioL" w:hAnsi="URWPalladioL"/>
          <w:sz w:val="24"/>
        </w:rPr>
      </w:pPr>
      <w:r>
        <w:rPr>
          <w:rFonts w:ascii="URWPalladioL" w:hAnsi="URWPalladioL"/>
          <w:sz w:val="24"/>
        </w:rPr>
      </w:r>
    </w:p>
    <w:p>
      <w:pPr>
        <w:pStyle w:val="TextBody"/>
        <w:jc w:val="center"/>
        <w:rPr>
          <w:rFonts w:ascii="URWPalladioL" w:hAnsi="URWPalladioL"/>
          <w:sz w:val="24"/>
        </w:rPr>
      </w:pPr>
      <w:r>
        <w:rPr>
          <w:rFonts w:ascii="URWPalladioL" w:hAnsi="URWPalladioL"/>
          <w:sz w:val="24"/>
        </w:rPr>
        <w:t xml:space="preserve">Table 1: Analytical Results </w:t>
      </w:r>
    </w:p>
    <w:p>
      <w:pPr>
        <w:pStyle w:val="TextBody"/>
        <w:rPr>
          <w:rFonts w:ascii="URWPalladioL" w:hAnsi="URWPalladioL"/>
          <w:sz w:val="24"/>
        </w:rPr>
      </w:pPr>
      <w:r>
        <w:rPr>
          <w:rFonts w:ascii="URWPalladioL" w:hAnsi="URWPalladioL"/>
          <w:sz w:val="24"/>
        </w:rPr>
        <w:t xml:space="preserve"> </w:t>
      </w:r>
    </w:p>
    <w:tbl>
      <w:tblPr>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1070"/>
        <w:gridCol w:w="1691"/>
        <w:gridCol w:w="1110"/>
        <w:gridCol w:w="1678"/>
        <w:gridCol w:w="1308"/>
        <w:gridCol w:w="1743"/>
        <w:gridCol w:w="1348"/>
      </w:tblGrid>
      <w:tr>
        <w:trPr>
          <w:cantSplit w:val="false"/>
        </w:trPr>
        <w:tc>
          <w:tcPr>
            <w:tcW w:w="1070"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Mass A</w:t>
            </w:r>
          </w:p>
          <w:p>
            <w:pPr>
              <w:pStyle w:val="TableContents"/>
              <w:jc w:val="center"/>
              <w:rPr>
                <w:rFonts w:ascii="URWPalladioL" w:hAnsi="URWPalladioL"/>
                <w:sz w:val="22"/>
                <w:szCs w:val="22"/>
              </w:rPr>
            </w:pPr>
            <w:r>
              <w:rPr>
                <w:rFonts w:ascii="URWPalladioL" w:hAnsi="URWPalladioL"/>
                <w:sz w:val="22"/>
                <w:szCs w:val="22"/>
              </w:rPr>
              <w:t>(grams)</w:t>
            </w:r>
          </w:p>
        </w:tc>
        <w:tc>
          <w:tcPr>
            <w:tcW w:w="169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Magnitude</w:t>
            </w:r>
            <w:r>
              <w:rPr>
                <w:rFonts w:ascii="URWPalladioL" w:hAnsi="URWPalladioL"/>
                <w:sz w:val="22"/>
                <w:szCs w:val="22"/>
              </w:rPr>
            </w:r>
            <m:oMath xmlns:m="http://schemas.openxmlformats.org/officeDocument/2006/math">
              <m:acc>
                <m:accPr>
                  <m:chr m:val="⃗"/>
                </m:accPr>
                <m:e>
                  <m:r>
                    <w:rPr>
                      <w:rFonts w:ascii="Cambria Math" w:hAnsi="Cambria Math"/>
                    </w:rPr>
                    <m:t xml:space="preserve">A</m:t>
                  </m:r>
                </m:e>
              </m:acc>
            </m:oMath>
          </w:p>
          <w:p>
            <w:pPr>
              <w:pStyle w:val="TableContents"/>
              <w:jc w:val="center"/>
              <w:rPr>
                <w:rFonts w:ascii="URWPalladioL" w:hAnsi="URWPalladioL"/>
                <w:sz w:val="22"/>
                <w:szCs w:val="22"/>
              </w:rPr>
            </w:pPr>
            <w:r>
              <w:rPr>
                <w:rFonts w:ascii="URWPalladioL" w:hAnsi="URWPalladioL"/>
                <w:sz w:val="22"/>
                <w:szCs w:val="22"/>
              </w:rPr>
              <w:t>(Newtons)</w:t>
            </w:r>
          </w:p>
        </w:tc>
        <w:tc>
          <w:tcPr>
            <w:tcW w:w="1110"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Mass B</w:t>
            </w:r>
          </w:p>
          <w:p>
            <w:pPr>
              <w:pStyle w:val="TableContents"/>
              <w:jc w:val="center"/>
              <w:rPr>
                <w:rFonts w:ascii="URWPalladioL" w:hAnsi="URWPalladioL"/>
                <w:sz w:val="22"/>
                <w:szCs w:val="22"/>
              </w:rPr>
            </w:pPr>
            <w:r>
              <w:rPr>
                <w:rFonts w:ascii="URWPalladioL" w:hAnsi="URWPalladioL"/>
                <w:sz w:val="22"/>
                <w:szCs w:val="22"/>
              </w:rPr>
              <w:t>(grams)</w:t>
            </w:r>
          </w:p>
        </w:tc>
        <w:tc>
          <w:tcPr>
            <w:tcW w:w="1678"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Magnitude</w:t>
            </w:r>
            <w:r>
              <w:rPr>
                <w:rFonts w:ascii="URWPalladioL" w:hAnsi="URWPalladioL"/>
                <w:sz w:val="22"/>
                <w:szCs w:val="22"/>
              </w:rPr>
            </w:r>
            <m:oMath xmlns:m="http://schemas.openxmlformats.org/officeDocument/2006/math">
              <m:acc>
                <m:accPr>
                  <m:chr m:val="⃗"/>
                </m:accPr>
                <m:e>
                  <m:r>
                    <w:rPr>
                      <w:rFonts w:ascii="Cambria Math" w:hAnsi="Cambria Math"/>
                    </w:rPr>
                    <m:t xml:space="preserve">B</m:t>
                  </m:r>
                </m:e>
              </m:acc>
            </m:oMath>
          </w:p>
          <w:p>
            <w:pPr>
              <w:pStyle w:val="TableContents"/>
              <w:jc w:val="center"/>
              <w:rPr>
                <w:rFonts w:ascii="URWPalladioL" w:hAnsi="URWPalladioL"/>
                <w:sz w:val="22"/>
                <w:szCs w:val="22"/>
              </w:rPr>
            </w:pPr>
            <w:r>
              <w:rPr>
                <w:rFonts w:ascii="URWPalladioL" w:hAnsi="URWPalladioL"/>
                <w:sz w:val="22"/>
                <w:szCs w:val="22"/>
              </w:rPr>
              <w:t>(Newtons)</w:t>
            </w:r>
          </w:p>
        </w:tc>
        <w:tc>
          <w:tcPr>
            <w:tcW w:w="1308"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Angle</w:t>
            </w:r>
            <w:r>
              <w:rPr>
                <w:rFonts w:ascii="URWPalladioL" w:hAnsi="URWPalladioL"/>
                <w:sz w:val="22"/>
                <w:szCs w:val="22"/>
              </w:rPr>
            </w:r>
            <m:oMath xmlns:m="http://schemas.openxmlformats.org/officeDocument/2006/math">
              <m:acc>
                <m:accPr>
                  <m:chr m:val="⃗"/>
                </m:accPr>
                <m:e>
                  <m:r>
                    <w:rPr>
                      <w:rFonts w:ascii="Cambria Math" w:hAnsi="Cambria Math"/>
                    </w:rPr>
                    <m:t xml:space="preserve">B</m:t>
                  </m:r>
                </m:e>
              </m:acc>
            </m:oMath>
          </w:p>
          <w:p>
            <w:pPr>
              <w:pStyle w:val="TableContents"/>
              <w:jc w:val="center"/>
              <w:rPr>
                <w:rFonts w:ascii="URWPalladioL" w:hAnsi="URWPalladioL"/>
                <w:sz w:val="22"/>
                <w:szCs w:val="22"/>
              </w:rPr>
            </w:pPr>
            <w:r>
              <w:rPr>
                <w:rFonts w:ascii="URWPalladioL" w:hAnsi="URWPalladioL"/>
                <w:sz w:val="22"/>
                <w:szCs w:val="22"/>
              </w:rPr>
              <w:t>(degrees)</w:t>
            </w:r>
          </w:p>
        </w:tc>
        <w:tc>
          <w:tcPr>
            <w:tcW w:w="1743"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Magnitude</w:t>
            </w:r>
            <w:r>
              <w:rPr>
                <w:rFonts w:ascii="URWPalladioL" w:hAnsi="URWPalladioL"/>
                <w:sz w:val="22"/>
                <w:szCs w:val="22"/>
              </w:rPr>
            </w:r>
            <m:oMath xmlns:m="http://schemas.openxmlformats.org/officeDocument/2006/math">
              <m:acc>
                <m:accPr>
                  <m:chr m:val="⃗"/>
                </m:accPr>
                <m:e>
                  <m:r>
                    <w:rPr>
                      <w:rFonts w:ascii="Cambria Math" w:hAnsi="Cambria Math"/>
                    </w:rPr>
                    <m:t xml:space="preserve">C</m:t>
                  </m:r>
                </m:e>
              </m:acc>
            </m:oMath>
          </w:p>
          <w:p>
            <w:pPr>
              <w:pStyle w:val="TableContents"/>
              <w:jc w:val="center"/>
              <w:rPr>
                <w:rFonts w:ascii="URWPalladioL" w:hAnsi="URWPalladioL"/>
                <w:sz w:val="22"/>
                <w:szCs w:val="22"/>
              </w:rPr>
            </w:pPr>
            <w:r>
              <w:rPr>
                <w:rFonts w:ascii="URWPalladioL" w:hAnsi="URWPalladioL"/>
                <w:sz w:val="22"/>
                <w:szCs w:val="22"/>
              </w:rPr>
              <w:t>(Newtons)</w:t>
            </w:r>
          </w:p>
        </w:tc>
        <w:tc>
          <w:tcPr>
            <w:tcW w:w="1348"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Angle</w:t>
            </w:r>
            <w:r>
              <w:rPr>
                <w:rFonts w:ascii="URWPalladioL" w:hAnsi="URWPalladioL"/>
                <w:sz w:val="22"/>
                <w:szCs w:val="22"/>
              </w:rPr>
            </w:r>
            <m:oMath xmlns:m="http://schemas.openxmlformats.org/officeDocument/2006/math">
              <m:acc>
                <m:accPr>
                  <m:chr m:val="⃗"/>
                </m:accPr>
                <m:e>
                  <m:r>
                    <w:rPr>
                      <w:rFonts w:ascii="Cambria Math" w:hAnsi="Cambria Math"/>
                    </w:rPr>
                    <m:t xml:space="preserve">C</m:t>
                  </m:r>
                </m:e>
              </m:acc>
            </m:oMath>
          </w:p>
          <w:p>
            <w:pPr>
              <w:pStyle w:val="TableContents"/>
              <w:jc w:val="center"/>
              <w:rPr>
                <w:rFonts w:ascii="URWPalladioL" w:hAnsi="URWPalladioL"/>
                <w:sz w:val="22"/>
                <w:szCs w:val="22"/>
              </w:rPr>
            </w:pPr>
            <w:r>
              <w:rPr>
                <w:rFonts w:ascii="URWPalladioL" w:hAnsi="URWPalladioL"/>
                <w:sz w:val="22"/>
                <w:szCs w:val="22"/>
              </w:rPr>
              <w:t>(degrees)</w:t>
            </w:r>
          </w:p>
        </w:tc>
      </w:tr>
      <w:tr>
        <w:trPr>
          <w:cantSplit w:val="false"/>
        </w:trPr>
        <w:tc>
          <w:tcPr>
            <w:tcW w:w="107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43" w:author="Unknown Author" w:date="2016-08-14T13:27:00Z">
              <w:r>
                <w:rPr>
                  <w:rFonts w:ascii="URWPalladioL" w:hAnsi="URWPalladioL"/>
                  <w:sz w:val="24"/>
                </w:rPr>
                <w:t>100</w:t>
              </w:r>
            </w:ins>
          </w:p>
        </w:tc>
        <w:tc>
          <w:tcPr>
            <w:tcW w:w="169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44" w:author="Unknown Author" w:date="2016-08-14T13:28:00Z">
              <w:r>
                <w:rPr>
                  <w:rFonts w:ascii="URWPalladioL" w:hAnsi="URWPalladioL"/>
                  <w:sz w:val="24"/>
                </w:rPr>
                <w:t>0.98</w:t>
              </w:r>
            </w:ins>
          </w:p>
        </w:tc>
        <w:tc>
          <w:tcPr>
            <w:tcW w:w="111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45" w:author="Unknown Author" w:date="2016-08-14T13:28:00Z">
              <w:r>
                <w:rPr>
                  <w:rFonts w:ascii="URWPalladioL" w:hAnsi="URWPalladioL"/>
                  <w:sz w:val="24"/>
                </w:rPr>
                <w:t>100</w:t>
              </w:r>
            </w:ins>
          </w:p>
        </w:tc>
        <w:tc>
          <w:tcPr>
            <w:tcW w:w="167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46" w:author="Unknown Author" w:date="2016-08-14T13:30:00Z">
              <w:r>
                <w:rPr>
                  <w:rFonts w:ascii="URWPalladioL" w:hAnsi="URWPalladioL"/>
                  <w:sz w:val="24"/>
                </w:rPr>
                <w:t>0.98</w:t>
              </w:r>
            </w:ins>
          </w:p>
        </w:tc>
        <w:tc>
          <w:tcPr>
            <w:tcW w:w="13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47" w:author="Unknown Author" w:date="2016-08-14T13:30:00Z">
              <w:r>
                <w:rPr>
                  <w:rFonts w:ascii="URWPalladioL" w:hAnsi="URWPalladioL"/>
                  <w:sz w:val="24"/>
                </w:rPr>
                <w:t>20</w:t>
              </w:r>
            </w:ins>
          </w:p>
        </w:tc>
        <w:tc>
          <w:tcPr>
            <w:tcW w:w="174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48" w:author="Unknown Author" w:date="2016-08-14T13:52:00Z">
              <w:r>
                <w:rPr>
                  <w:rFonts w:ascii="URWPalladioL" w:hAnsi="URWPalladioL"/>
                  <w:sz w:val="24"/>
                </w:rPr>
                <w:t>1.93</w:t>
              </w:r>
            </w:ins>
          </w:p>
        </w:tc>
        <w:tc>
          <w:tcPr>
            <w:tcW w:w="1348"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49" w:author="Unknown Author" w:date="2016-08-14T13:52:00Z">
              <w:r>
                <w:rPr>
                  <w:rFonts w:ascii="URWPalladioL" w:hAnsi="URWPalladioL"/>
                  <w:sz w:val="24"/>
                </w:rPr>
                <w:t>10</w:t>
              </w:r>
            </w:ins>
          </w:p>
        </w:tc>
      </w:tr>
      <w:tr>
        <w:trPr>
          <w:cantSplit w:val="false"/>
        </w:trPr>
        <w:tc>
          <w:tcPr>
            <w:tcW w:w="107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0" w:author="Unknown Author" w:date="2016-08-14T13:27:00Z">
              <w:r>
                <w:rPr>
                  <w:rFonts w:ascii="URWPalladioL" w:hAnsi="URWPalladioL"/>
                  <w:sz w:val="24"/>
                </w:rPr>
                <w:t>100</w:t>
              </w:r>
            </w:ins>
          </w:p>
        </w:tc>
        <w:tc>
          <w:tcPr>
            <w:tcW w:w="169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1" w:author="Unknown Author" w:date="2016-08-14T13:28:00Z">
              <w:r>
                <w:rPr>
                  <w:rFonts w:ascii="URWPalladioL" w:hAnsi="URWPalladioL"/>
                  <w:sz w:val="24"/>
                </w:rPr>
                <w:t>0.98</w:t>
              </w:r>
            </w:ins>
          </w:p>
        </w:tc>
        <w:tc>
          <w:tcPr>
            <w:tcW w:w="111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2" w:author="Unknown Author" w:date="2016-08-14T13:29:00Z">
              <w:r>
                <w:rPr>
                  <w:rFonts w:ascii="URWPalladioL" w:hAnsi="URWPalladioL"/>
                  <w:sz w:val="24"/>
                </w:rPr>
                <w:t>15</w:t>
              </w:r>
            </w:ins>
            <w:ins w:id="53" w:author="Unknown Author" w:date="2016-08-14T13:28:00Z">
              <w:r>
                <w:rPr>
                  <w:rFonts w:ascii="URWPalladioL" w:hAnsi="URWPalladioL"/>
                  <w:sz w:val="24"/>
                </w:rPr>
                <w:t>0</w:t>
              </w:r>
            </w:ins>
          </w:p>
        </w:tc>
        <w:tc>
          <w:tcPr>
            <w:tcW w:w="167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4" w:author="Unknown Author" w:date="2016-08-14T13:29:00Z">
              <w:r>
                <w:rPr>
                  <w:rFonts w:ascii="URWPalladioL" w:hAnsi="URWPalladioL"/>
                  <w:sz w:val="24"/>
                </w:rPr>
                <w:t>1.47</w:t>
              </w:r>
            </w:ins>
          </w:p>
        </w:tc>
        <w:tc>
          <w:tcPr>
            <w:tcW w:w="13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5" w:author="Unknown Author" w:date="2016-08-14T13:30:00Z">
              <w:r>
                <w:rPr>
                  <w:rFonts w:ascii="URWPalladioL" w:hAnsi="URWPalladioL"/>
                  <w:sz w:val="24"/>
                </w:rPr>
                <w:t>40</w:t>
              </w:r>
            </w:ins>
          </w:p>
        </w:tc>
        <w:tc>
          <w:tcPr>
            <w:tcW w:w="174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6" w:author="Unknown Author" w:date="2016-08-14T13:52:00Z">
              <w:r>
                <w:rPr>
                  <w:rFonts w:ascii="URWPalladioL" w:hAnsi="URWPalladioL"/>
                  <w:sz w:val="24"/>
                </w:rPr>
                <w:t>2.</w:t>
              </w:r>
            </w:ins>
            <w:ins w:id="57" w:author="Unknown Author" w:date="2016-08-14T13:59:00Z">
              <w:r>
                <w:rPr>
                  <w:rFonts w:ascii="URWPalladioL" w:hAnsi="URWPalladioL"/>
                  <w:sz w:val="24"/>
                </w:rPr>
                <w:t>31</w:t>
              </w:r>
            </w:ins>
          </w:p>
        </w:tc>
        <w:tc>
          <w:tcPr>
            <w:tcW w:w="1348"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58" w:author="Unknown Author" w:date="2016-08-14T13:58:00Z">
              <w:r>
                <w:rPr>
                  <w:rFonts w:ascii="URWPalladioL" w:hAnsi="URWPalladioL"/>
                  <w:sz w:val="24"/>
                </w:rPr>
                <w:t>24</w:t>
              </w:r>
            </w:ins>
          </w:p>
        </w:tc>
      </w:tr>
      <w:tr>
        <w:trPr>
          <w:cantSplit w:val="false"/>
        </w:trPr>
        <w:tc>
          <w:tcPr>
            <w:tcW w:w="107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59" w:author="Unknown Author" w:date="2016-08-14T13:27:00Z">
              <w:r>
                <w:rPr>
                  <w:rFonts w:ascii="URWPalladioL" w:hAnsi="URWPalladioL"/>
                  <w:sz w:val="24"/>
                </w:rPr>
                <w:t>200</w:t>
              </w:r>
            </w:ins>
          </w:p>
        </w:tc>
        <w:tc>
          <w:tcPr>
            <w:tcW w:w="169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0" w:author="Unknown Author" w:date="2016-08-14T13:28:00Z">
              <w:r>
                <w:rPr>
                  <w:rFonts w:ascii="URWPalladioL" w:hAnsi="URWPalladioL"/>
                  <w:sz w:val="24"/>
                </w:rPr>
                <w:t>1.96</w:t>
              </w:r>
            </w:ins>
          </w:p>
        </w:tc>
        <w:tc>
          <w:tcPr>
            <w:tcW w:w="111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1" w:author="Unknown Author" w:date="2016-08-14T13:29:00Z">
              <w:r>
                <w:rPr>
                  <w:rFonts w:ascii="URWPalladioL" w:hAnsi="URWPalladioL"/>
                  <w:sz w:val="24"/>
                </w:rPr>
                <w:t>15</w:t>
              </w:r>
            </w:ins>
            <w:ins w:id="62" w:author="Unknown Author" w:date="2016-08-14T13:28:00Z">
              <w:r>
                <w:rPr>
                  <w:rFonts w:ascii="URWPalladioL" w:hAnsi="URWPalladioL"/>
                  <w:sz w:val="24"/>
                </w:rPr>
                <w:t>0</w:t>
              </w:r>
            </w:ins>
          </w:p>
        </w:tc>
        <w:tc>
          <w:tcPr>
            <w:tcW w:w="167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3" w:author="Unknown Author" w:date="2016-08-14T13:29:00Z">
              <w:r>
                <w:rPr>
                  <w:rFonts w:ascii="URWPalladioL" w:hAnsi="URWPalladioL"/>
                  <w:sz w:val="24"/>
                </w:rPr>
                <w:t>1.47</w:t>
              </w:r>
            </w:ins>
          </w:p>
        </w:tc>
        <w:tc>
          <w:tcPr>
            <w:tcW w:w="13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4" w:author="Unknown Author" w:date="2016-08-14T13:30:00Z">
              <w:r>
                <w:rPr>
                  <w:rFonts w:ascii="URWPalladioL" w:hAnsi="URWPalladioL"/>
                  <w:sz w:val="24"/>
                </w:rPr>
                <w:t>60</w:t>
              </w:r>
            </w:ins>
          </w:p>
        </w:tc>
        <w:tc>
          <w:tcPr>
            <w:tcW w:w="174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5" w:author="Unknown Author" w:date="2016-08-14T14:00:00Z">
              <w:r>
                <w:rPr>
                  <w:rFonts w:ascii="URWPalladioL" w:hAnsi="URWPalladioL"/>
                  <w:sz w:val="24"/>
                </w:rPr>
                <w:t>2.98</w:t>
              </w:r>
            </w:ins>
          </w:p>
        </w:tc>
        <w:tc>
          <w:tcPr>
            <w:tcW w:w="1348"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66" w:author="Unknown Author" w:date="2016-08-14T13:59:00Z">
              <w:r>
                <w:rPr>
                  <w:rFonts w:ascii="URWPalladioL" w:hAnsi="URWPalladioL"/>
                  <w:sz w:val="24"/>
                </w:rPr>
                <w:t>25</w:t>
              </w:r>
            </w:ins>
          </w:p>
        </w:tc>
      </w:tr>
      <w:tr>
        <w:trPr>
          <w:cantSplit w:val="false"/>
        </w:trPr>
        <w:tc>
          <w:tcPr>
            <w:tcW w:w="107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7" w:author="Unknown Author" w:date="2016-08-14T13:27:00Z">
              <w:r>
                <w:rPr>
                  <w:rFonts w:ascii="URWPalladioL" w:hAnsi="URWPalladioL"/>
                  <w:sz w:val="24"/>
                </w:rPr>
                <w:t>200</w:t>
              </w:r>
            </w:ins>
          </w:p>
        </w:tc>
        <w:tc>
          <w:tcPr>
            <w:tcW w:w="169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8" w:author="Unknown Author" w:date="2016-08-14T13:28:00Z">
              <w:r>
                <w:rPr>
                  <w:rFonts w:ascii="URWPalladioL" w:hAnsi="URWPalladioL"/>
                  <w:sz w:val="24"/>
                </w:rPr>
                <w:t>1.96</w:t>
              </w:r>
            </w:ins>
          </w:p>
        </w:tc>
        <w:tc>
          <w:tcPr>
            <w:tcW w:w="1110"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69" w:author="Unknown Author" w:date="2016-08-14T13:29:00Z">
              <w:r>
                <w:rPr>
                  <w:rFonts w:ascii="URWPalladioL" w:hAnsi="URWPalladioL"/>
                  <w:sz w:val="24"/>
                </w:rPr>
                <w:t>25</w:t>
              </w:r>
            </w:ins>
            <w:ins w:id="70" w:author="Unknown Author" w:date="2016-08-14T13:28:00Z">
              <w:r>
                <w:rPr>
                  <w:rFonts w:ascii="URWPalladioL" w:hAnsi="URWPalladioL"/>
                  <w:sz w:val="24"/>
                </w:rPr>
                <w:t>0</w:t>
              </w:r>
            </w:ins>
          </w:p>
        </w:tc>
        <w:tc>
          <w:tcPr>
            <w:tcW w:w="167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71" w:author="Unknown Author" w:date="2016-08-14T13:29:00Z">
              <w:r>
                <w:rPr>
                  <w:rFonts w:ascii="URWPalladioL" w:hAnsi="URWPalladioL"/>
                  <w:sz w:val="24"/>
                </w:rPr>
                <w:t>2.45</w:t>
              </w:r>
            </w:ins>
          </w:p>
        </w:tc>
        <w:tc>
          <w:tcPr>
            <w:tcW w:w="1308"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72" w:author="Unknown Author" w:date="2016-08-14T13:30:00Z">
              <w:r>
                <w:rPr>
                  <w:rFonts w:ascii="URWPalladioL" w:hAnsi="URWPalladioL"/>
                  <w:sz w:val="24"/>
                </w:rPr>
                <w:t>80</w:t>
              </w:r>
            </w:ins>
          </w:p>
        </w:tc>
        <w:tc>
          <w:tcPr>
            <w:tcW w:w="174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73" w:author="Unknown Author" w:date="2016-08-14T14:00:00Z">
              <w:r>
                <w:rPr>
                  <w:rFonts w:ascii="URWPalladioL" w:hAnsi="URWPalladioL"/>
                  <w:sz w:val="24"/>
                </w:rPr>
                <w:t>3.39</w:t>
              </w:r>
            </w:ins>
          </w:p>
        </w:tc>
        <w:tc>
          <w:tcPr>
            <w:tcW w:w="1348"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74" w:author="Unknown Author" w:date="2016-08-14T14:00:00Z">
              <w:r>
                <w:rPr>
                  <w:rFonts w:ascii="URWPalladioL" w:hAnsi="URWPalladioL"/>
                  <w:sz w:val="24"/>
                </w:rPr>
                <w:t>45</w:t>
              </w:r>
            </w:ins>
          </w:p>
        </w:tc>
      </w:tr>
    </w:tbl>
    <w:p>
      <w:pPr>
        <w:pStyle w:val="TextBody"/>
        <w:rPr>
          <w:rFonts w:ascii="URWPalladioL" w:hAnsi="URWPalladioL"/>
          <w:sz w:val="24"/>
        </w:rPr>
      </w:pPr>
      <w:r>
        <w:rPr>
          <w:rFonts w:ascii="URWPalladioL" w:hAnsi="URWPalladioL"/>
          <w:sz w:val="24"/>
        </w:rPr>
      </w:r>
    </w:p>
    <w:p>
      <w:pPr>
        <w:pStyle w:val="TextBody"/>
        <w:rPr>
          <w:rFonts w:ascii="URWPalladioL" w:hAnsi="URWPalladioL"/>
          <w:sz w:val="24"/>
        </w:rPr>
      </w:pPr>
      <w:ins w:id="75" w:author="Nicholas Timmons" w:date="2016-06-08T15:03:00Z">
        <w:r>
          <w:rPr>
            <w:rFonts w:ascii="URWPalladioL" w:hAnsi="URWPalladioL"/>
            <w:sz w:val="24"/>
          </w:rPr>
        </w:r>
      </w:ins>
    </w:p>
    <w:p>
      <w:pPr>
        <w:pStyle w:val="TextBody"/>
        <w:rPr>
          <w:rFonts w:ascii="URWPalladioL" w:hAnsi="URWPalladioL"/>
          <w:sz w:val="24"/>
        </w:rPr>
      </w:pPr>
      <w:ins w:id="76" w:author="Nicholas Timmons" w:date="2016-06-08T15:03:00Z">
        <w:r>
          <w:rPr>
            <w:rFonts w:ascii="URWPalladioL" w:hAnsi="URWPalladioL"/>
            <w:sz w:val="24"/>
          </w:rPr>
        </w:r>
      </w:ins>
    </w:p>
    <w:p>
      <w:pPr>
        <w:pStyle w:val="TextBody"/>
        <w:rPr>
          <w:rFonts w:ascii="URWPalladioL" w:hAnsi="URWPalladioL"/>
          <w:sz w:val="24"/>
        </w:rPr>
      </w:pPr>
      <w:ins w:id="77" w:author="Nicholas Timmons" w:date="2016-06-08T15:03:00Z">
        <w:r>
          <w:rPr>
            <w:rFonts w:ascii="URWPalladioL" w:hAnsi="URWPalladioL"/>
            <w:sz w:val="24"/>
          </w:rPr>
        </w:r>
      </w:ins>
    </w:p>
    <w:p>
      <w:pPr>
        <w:pStyle w:val="TextBody"/>
        <w:rPr>
          <w:rFonts w:ascii="URWPalladioL" w:hAnsi="URWPalladioL"/>
          <w:sz w:val="24"/>
        </w:rPr>
      </w:pPr>
      <w:ins w:id="78" w:author="Nicholas Timmons" w:date="2016-06-08T15:03:00Z">
        <w:r>
          <w:rPr>
            <w:rFonts w:ascii="URWPalladioL" w:hAnsi="URWPalladioL"/>
            <w:sz w:val="24"/>
          </w:rPr>
        </w:r>
      </w:ins>
    </w:p>
    <w:p>
      <w:pPr>
        <w:pStyle w:val="TextBody"/>
        <w:rPr>
          <w:rFonts w:ascii="URWPalladioL" w:hAnsi="URWPalladioL"/>
          <w:sz w:val="24"/>
        </w:rPr>
      </w:pPr>
      <w:ins w:id="79" w:author="Nicholas Timmons" w:date="2016-06-08T15:03:00Z">
        <w:r>
          <w:rPr>
            <w:rFonts w:ascii="URWPalladioL" w:hAnsi="URWPalladioL"/>
            <w:sz w:val="24"/>
          </w:rPr>
        </w:r>
      </w:ins>
    </w:p>
    <w:p>
      <w:pPr>
        <w:pStyle w:val="TextBody"/>
        <w:rPr>
          <w:rFonts w:ascii="URWPalladioL" w:hAnsi="URWPalladioL"/>
          <w:sz w:val="24"/>
        </w:rPr>
      </w:pPr>
      <w:ins w:id="80" w:author="Nicholas Timmons" w:date="2016-06-08T15:03:00Z">
        <w:r>
          <w:rPr>
            <w:rFonts w:ascii="URWPalladioL" w:hAnsi="URWPalladioL"/>
            <w:sz w:val="24"/>
          </w:rPr>
        </w:r>
      </w:ins>
    </w:p>
    <w:p>
      <w:pPr>
        <w:pStyle w:val="TextBody"/>
        <w:rPr>
          <w:rFonts w:ascii="URWPalladioL" w:hAnsi="URWPalladioL"/>
          <w:sz w:val="24"/>
        </w:rPr>
      </w:pPr>
      <w:ins w:id="81" w:author="Nicholas Timmons" w:date="2016-06-08T15:03:00Z">
        <w:r>
          <w:rPr>
            <w:rFonts w:ascii="URWPalladioL" w:hAnsi="URWPalladioL"/>
            <w:sz w:val="24"/>
          </w:rPr>
        </w:r>
      </w:ins>
    </w:p>
    <w:p>
      <w:pPr>
        <w:pStyle w:val="TextBody"/>
        <w:jc w:val="center"/>
        <w:rPr>
          <w:rFonts w:ascii="URWPalladioL" w:hAnsi="URWPalladioL"/>
          <w:sz w:val="24"/>
        </w:rPr>
      </w:pPr>
      <w:ins w:id="82" w:author="Nicholas Timmons" w:date="2016-06-08T15:03:00Z">
        <w:r>
          <w:rPr>
            <w:rFonts w:ascii="URWPalladioL" w:hAnsi="URWPalladioL"/>
            <w:sz w:val="24"/>
          </w:rPr>
        </w:r>
      </w:ins>
    </w:p>
    <w:p>
      <w:pPr>
        <w:pStyle w:val="TextBody"/>
        <w:jc w:val="center"/>
        <w:rPr>
          <w:rFonts w:ascii="URWPalladioL" w:hAnsi="URWPalladioL"/>
          <w:sz w:val="24"/>
        </w:rPr>
      </w:pPr>
      <w:r>
        <w:rPr>
          <w:rFonts w:ascii="URWPalladioL" w:hAnsi="URWPalladioL"/>
          <w:sz w:val="24"/>
        </w:rPr>
        <w:t xml:space="preserve">Table 2: Experimental Results </w:t>
      </w:r>
    </w:p>
    <w:tbl>
      <w:tblPr>
        <w:tblW w:w="9972" w:type="dxa"/>
        <w:jc w:val="left"/>
        <w:tblInd w:w="55" w:type="dxa"/>
        <w:tblBorders>
          <w:top w:val="single" w:sz="2" w:space="0" w:color="000000"/>
          <w:left w:val="single" w:sz="2" w:space="0" w:color="000000"/>
          <w:bottom w:val="single" w:sz="2" w:space="0" w:color="000000"/>
          <w:insideH w:val="single" w:sz="2" w:space="0" w:color="000000"/>
          <w:right w:val="nil"/>
          <w:insideV w:val="nil"/>
        </w:tblBorders>
        <w:tblCellMar>
          <w:top w:w="55" w:type="dxa"/>
          <w:left w:w="54" w:type="dxa"/>
          <w:bottom w:w="55" w:type="dxa"/>
          <w:right w:w="55" w:type="dxa"/>
        </w:tblCellMar>
      </w:tblPr>
      <w:tblGrid>
        <w:gridCol w:w="2311"/>
        <w:gridCol w:w="3131"/>
        <w:gridCol w:w="1863"/>
        <w:gridCol w:w="2667"/>
      </w:tblGrid>
      <w:tr>
        <w:trPr>
          <w:cantSplit w:val="false"/>
        </w:trPr>
        <w:tc>
          <w:tcPr>
            <w:tcW w:w="231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Magnitude</w:t>
            </w:r>
            <w:r>
              <w:rPr>
                <w:rFonts w:ascii="URWPalladioL" w:hAnsi="URWPalladioL"/>
                <w:sz w:val="22"/>
                <w:szCs w:val="22"/>
              </w:rPr>
            </w:r>
            <m:oMath xmlns:m="http://schemas.openxmlformats.org/officeDocument/2006/math">
              <m:acc>
                <m:accPr>
                  <m:chr m:val="⃗"/>
                </m:accPr>
                <m:e>
                  <m:r>
                    <w:rPr>
                      <w:rFonts w:ascii="Cambria Math" w:hAnsi="Cambria Math"/>
                    </w:rPr>
                    <m:t xml:space="preserve">C</m:t>
                  </m:r>
                </m:e>
              </m:acc>
            </m:oMath>
          </w:p>
          <w:p>
            <w:pPr>
              <w:pStyle w:val="TableContents"/>
              <w:jc w:val="center"/>
              <w:rPr>
                <w:rFonts w:ascii="URWPalladioL" w:hAnsi="URWPalladioL"/>
                <w:sz w:val="22"/>
                <w:szCs w:val="22"/>
              </w:rPr>
            </w:pPr>
            <w:r>
              <w:rPr>
                <w:rFonts w:ascii="URWPalladioL" w:hAnsi="URWPalladioL"/>
                <w:sz w:val="22"/>
                <w:szCs w:val="22"/>
              </w:rPr>
              <w:t>(Newtons)</w:t>
            </w:r>
          </w:p>
        </w:tc>
        <w:tc>
          <w:tcPr>
            <w:tcW w:w="3131"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extBody"/>
              <w:jc w:val="center"/>
              <w:rPr>
                <w:rFonts w:ascii="URWPalladioL" w:hAnsi="URWPalladioL"/>
                <w:sz w:val="22"/>
                <w:szCs w:val="22"/>
              </w:rPr>
            </w:pPr>
            <w:r>
              <w:rPr>
                <w:rFonts w:ascii="URWPalladioL" w:hAnsi="URWPalladioL"/>
                <w:sz w:val="22"/>
                <w:szCs w:val="22"/>
              </w:rPr>
              <w:t>Difference from analytical</w:t>
            </w:r>
          </w:p>
          <w:p>
            <w:pPr>
              <w:pStyle w:val="TextBody"/>
              <w:spacing w:before="0" w:after="120"/>
              <w:jc w:val="center"/>
              <w:rPr>
                <w:rFonts w:ascii="URWPalladioL" w:hAnsi="URWPalladioL"/>
                <w:sz w:val="22"/>
                <w:szCs w:val="22"/>
              </w:rPr>
            </w:pPr>
            <w:r>
              <w:rPr>
                <w:rFonts w:ascii="URWPalladioL" w:hAnsi="URWPalladioL"/>
                <w:sz w:val="22"/>
                <w:szCs w:val="22"/>
              </w:rPr>
              <w:t>(%)</w:t>
            </w:r>
          </w:p>
        </w:tc>
        <w:tc>
          <w:tcPr>
            <w:tcW w:w="1863" w:type="dxa"/>
            <w:tcBorders>
              <w:top w:val="single" w:sz="2" w:space="0" w:color="000000"/>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2"/>
                <w:szCs w:val="22"/>
              </w:rPr>
            </w:pPr>
            <w:r>
              <w:rPr>
                <w:rFonts w:ascii="URWPalladioL" w:hAnsi="URWPalladioL"/>
                <w:sz w:val="22"/>
                <w:szCs w:val="22"/>
              </w:rPr>
              <w:t>Angle</w:t>
            </w:r>
            <w:r>
              <w:rPr>
                <w:rFonts w:ascii="URWPalladioL" w:hAnsi="URWPalladioL"/>
                <w:sz w:val="22"/>
                <w:szCs w:val="22"/>
              </w:rPr>
            </w:r>
            <m:oMath xmlns:m="http://schemas.openxmlformats.org/officeDocument/2006/math">
              <m:acc>
                <m:accPr>
                  <m:chr m:val="⃗"/>
                </m:accPr>
                <m:e>
                  <m:r>
                    <w:rPr>
                      <w:rFonts w:ascii="Cambria Math" w:hAnsi="Cambria Math"/>
                    </w:rPr>
                    <m:t xml:space="preserve">C</m:t>
                  </m:r>
                </m:e>
              </m:acc>
            </m:oMath>
          </w:p>
          <w:p>
            <w:pPr>
              <w:pStyle w:val="TableContents"/>
              <w:jc w:val="center"/>
              <w:rPr>
                <w:rFonts w:ascii="URWPalladioL" w:hAnsi="URWPalladioL"/>
                <w:sz w:val="22"/>
                <w:szCs w:val="22"/>
              </w:rPr>
            </w:pPr>
            <w:r>
              <w:rPr>
                <w:rFonts w:ascii="URWPalladioL" w:hAnsi="URWPalladioL"/>
                <w:sz w:val="22"/>
                <w:szCs w:val="22"/>
              </w:rPr>
              <w:t>(degrees)</w:t>
            </w:r>
          </w:p>
        </w:tc>
        <w:tc>
          <w:tcPr>
            <w:tcW w:w="2667" w:type="dxa"/>
            <w:tcBorders>
              <w:top w:val="single" w:sz="2" w:space="0" w:color="000000"/>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extBody"/>
              <w:jc w:val="center"/>
              <w:rPr>
                <w:rFonts w:ascii="URWPalladioL" w:hAnsi="URWPalladioL"/>
                <w:sz w:val="22"/>
                <w:szCs w:val="22"/>
              </w:rPr>
            </w:pPr>
            <w:r>
              <w:rPr>
                <w:rFonts w:ascii="URWPalladioL" w:hAnsi="URWPalladioL"/>
                <w:sz w:val="22"/>
                <w:szCs w:val="22"/>
              </w:rPr>
              <w:t>Difference from analytical</w:t>
            </w:r>
          </w:p>
          <w:p>
            <w:pPr>
              <w:pStyle w:val="TextBody"/>
              <w:spacing w:before="0" w:after="120"/>
              <w:jc w:val="center"/>
              <w:rPr>
                <w:rFonts w:ascii="URWPalladioL" w:hAnsi="URWPalladioL"/>
                <w:sz w:val="22"/>
                <w:szCs w:val="22"/>
              </w:rPr>
            </w:pPr>
            <w:r>
              <w:rPr>
                <w:rFonts w:ascii="URWPalladioL" w:hAnsi="URWPalladioL"/>
                <w:sz w:val="22"/>
                <w:szCs w:val="22"/>
              </w:rPr>
              <w:t>(%)</w:t>
            </w:r>
          </w:p>
        </w:tc>
      </w:tr>
      <w:tr>
        <w:trPr>
          <w:cantSplit w:val="false"/>
        </w:trPr>
        <w:tc>
          <w:tcPr>
            <w:tcW w:w="231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83" w:author="Unknown Author" w:date="2016-08-14T14:00:00Z">
              <w:r>
                <w:rPr>
                  <w:rFonts w:ascii="URWPalladioL" w:hAnsi="URWPalladioL"/>
                  <w:sz w:val="24"/>
                </w:rPr>
                <w:t>2.1</w:t>
              </w:r>
            </w:ins>
          </w:p>
        </w:tc>
        <w:tc>
          <w:tcPr>
            <w:tcW w:w="313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84" w:author="Unknown Author" w:date="2016-08-14T14:01:00Z">
              <w:r>
                <w:rPr>
                  <w:rFonts w:ascii="URWPalladioL" w:hAnsi="URWPalladioL"/>
                  <w:sz w:val="24"/>
                </w:rPr>
                <w:t>9</w:t>
              </w:r>
            </w:ins>
          </w:p>
        </w:tc>
        <w:tc>
          <w:tcPr>
            <w:tcW w:w="186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85" w:author="Unknown Author" w:date="2016-08-14T14:02:00Z">
              <w:r>
                <w:rPr>
                  <w:rFonts w:ascii="URWPalladioL" w:hAnsi="URWPalladioL"/>
                  <w:sz w:val="24"/>
                </w:rPr>
                <w:t>11</w:t>
              </w:r>
            </w:ins>
          </w:p>
        </w:tc>
        <w:tc>
          <w:tcPr>
            <w:tcW w:w="2667"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86" w:author="Unknown Author" w:date="2016-08-14T14:02:00Z">
              <w:r>
                <w:rPr>
                  <w:rFonts w:ascii="URWPalladioL" w:hAnsi="URWPalladioL"/>
                  <w:sz w:val="24"/>
                </w:rPr>
                <w:t>10</w:t>
              </w:r>
            </w:ins>
          </w:p>
        </w:tc>
      </w:tr>
      <w:tr>
        <w:trPr>
          <w:cantSplit w:val="false"/>
        </w:trPr>
        <w:tc>
          <w:tcPr>
            <w:tcW w:w="231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87" w:author="Unknown Author" w:date="2016-08-14T14:00:00Z">
              <w:r>
                <w:rPr>
                  <w:rFonts w:ascii="URWPalladioL" w:hAnsi="URWPalladioL"/>
                  <w:sz w:val="24"/>
                </w:rPr>
                <w:t>2.2</w:t>
              </w:r>
            </w:ins>
          </w:p>
        </w:tc>
        <w:tc>
          <w:tcPr>
            <w:tcW w:w="313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88" w:author="Unknown Author" w:date="2016-08-14T14:01:00Z">
              <w:r>
                <w:rPr>
                  <w:rFonts w:ascii="URWPalladioL" w:hAnsi="URWPalladioL"/>
                  <w:sz w:val="24"/>
                </w:rPr>
                <w:t>5</w:t>
              </w:r>
            </w:ins>
          </w:p>
        </w:tc>
        <w:tc>
          <w:tcPr>
            <w:tcW w:w="186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89" w:author="Unknown Author" w:date="2016-08-14T14:02:00Z">
              <w:r>
                <w:rPr>
                  <w:rFonts w:ascii="URWPalladioL" w:hAnsi="URWPalladioL"/>
                  <w:sz w:val="24"/>
                </w:rPr>
                <w:t>26</w:t>
              </w:r>
            </w:ins>
          </w:p>
        </w:tc>
        <w:tc>
          <w:tcPr>
            <w:tcW w:w="2667"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90" w:author="Unknown Author" w:date="2016-08-14T14:02:00Z">
              <w:r>
                <w:rPr>
                  <w:rFonts w:ascii="URWPalladioL" w:hAnsi="URWPalladioL"/>
                  <w:sz w:val="24"/>
                </w:rPr>
                <w:t>8</w:t>
              </w:r>
            </w:ins>
          </w:p>
        </w:tc>
      </w:tr>
      <w:tr>
        <w:trPr>
          <w:cantSplit w:val="false"/>
        </w:trPr>
        <w:tc>
          <w:tcPr>
            <w:tcW w:w="231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91" w:author="Unknown Author" w:date="2016-08-14T14:01:00Z">
              <w:r>
                <w:rPr>
                  <w:rFonts w:ascii="URWPalladioL" w:hAnsi="URWPalladioL"/>
                  <w:sz w:val="24"/>
                </w:rPr>
                <w:t>2.8</w:t>
              </w:r>
            </w:ins>
          </w:p>
        </w:tc>
        <w:tc>
          <w:tcPr>
            <w:tcW w:w="313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92" w:author="Unknown Author" w:date="2016-08-14T14:01:00Z">
              <w:r>
                <w:rPr>
                  <w:rFonts w:ascii="URWPalladioL" w:hAnsi="URWPalladioL"/>
                  <w:sz w:val="24"/>
                </w:rPr>
                <w:t>6</w:t>
              </w:r>
            </w:ins>
          </w:p>
        </w:tc>
        <w:tc>
          <w:tcPr>
            <w:tcW w:w="186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93" w:author="Unknown Author" w:date="2016-08-14T14:02:00Z">
              <w:r>
                <w:rPr>
                  <w:rFonts w:ascii="URWPalladioL" w:hAnsi="URWPalladioL"/>
                  <w:sz w:val="24"/>
                </w:rPr>
                <w:t>28</w:t>
              </w:r>
            </w:ins>
          </w:p>
        </w:tc>
        <w:tc>
          <w:tcPr>
            <w:tcW w:w="2667"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94" w:author="Unknown Author" w:date="2016-08-14T14:02:00Z">
              <w:r>
                <w:rPr>
                  <w:rFonts w:ascii="URWPalladioL" w:hAnsi="URWPalladioL"/>
                  <w:sz w:val="24"/>
                </w:rPr>
                <w:t>12</w:t>
              </w:r>
            </w:ins>
          </w:p>
        </w:tc>
      </w:tr>
      <w:tr>
        <w:trPr>
          <w:cantSplit w:val="false"/>
        </w:trPr>
        <w:tc>
          <w:tcPr>
            <w:tcW w:w="231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95" w:author="Unknown Author" w:date="2016-08-14T14:01:00Z">
              <w:r>
                <w:rPr>
                  <w:rFonts w:ascii="URWPalladioL" w:hAnsi="URWPalladioL"/>
                  <w:sz w:val="24"/>
                </w:rPr>
                <w:t>3.5</w:t>
              </w:r>
            </w:ins>
          </w:p>
        </w:tc>
        <w:tc>
          <w:tcPr>
            <w:tcW w:w="3131"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96" w:author="Unknown Author" w:date="2016-08-14T14:02:00Z">
              <w:r>
                <w:rPr>
                  <w:rFonts w:ascii="URWPalladioL" w:hAnsi="URWPalladioL"/>
                  <w:sz w:val="24"/>
                </w:rPr>
                <w:t>3</w:t>
              </w:r>
            </w:ins>
          </w:p>
        </w:tc>
        <w:tc>
          <w:tcPr>
            <w:tcW w:w="1863" w:type="dxa"/>
            <w:tcBorders>
              <w:top w:val="nil"/>
              <w:left w:val="single" w:sz="2" w:space="0" w:color="000000"/>
              <w:bottom w:val="single" w:sz="2" w:space="0" w:color="000000"/>
              <w:insideH w:val="single" w:sz="2" w:space="0" w:color="000000"/>
              <w:right w:val="nil"/>
              <w:insideV w:val="nil"/>
            </w:tcBorders>
            <w:shd w:fill="auto" w:val="clear"/>
            <w:tcMar>
              <w:left w:w="54" w:type="dxa"/>
            </w:tcMar>
          </w:tcPr>
          <w:p>
            <w:pPr>
              <w:pStyle w:val="TableContents"/>
              <w:jc w:val="center"/>
              <w:rPr>
                <w:rFonts w:ascii="URWPalladioL" w:hAnsi="URWPalladioL"/>
                <w:sz w:val="24"/>
              </w:rPr>
            </w:pPr>
            <w:ins w:id="97" w:author="Unknown Author" w:date="2016-08-14T14:02:00Z">
              <w:r>
                <w:rPr>
                  <w:rFonts w:ascii="URWPalladioL" w:hAnsi="URWPalladioL"/>
                  <w:sz w:val="24"/>
                </w:rPr>
                <w:t>43</w:t>
              </w:r>
            </w:ins>
          </w:p>
        </w:tc>
        <w:tc>
          <w:tcPr>
            <w:tcW w:w="2667" w:type="dxa"/>
            <w:tcBorders>
              <w:top w:val="nil"/>
              <w:left w:val="single" w:sz="2" w:space="0" w:color="000000"/>
              <w:bottom w:val="single" w:sz="2" w:space="0" w:color="000000"/>
              <w:insideH w:val="single" w:sz="2" w:space="0" w:color="000000"/>
              <w:right w:val="single" w:sz="2" w:space="0" w:color="000000"/>
              <w:insideV w:val="single" w:sz="2" w:space="0" w:color="000000"/>
            </w:tcBorders>
            <w:shd w:fill="auto" w:val="clear"/>
            <w:tcMar>
              <w:left w:w="54" w:type="dxa"/>
            </w:tcMar>
          </w:tcPr>
          <w:p>
            <w:pPr>
              <w:pStyle w:val="TableContents"/>
              <w:jc w:val="center"/>
              <w:rPr>
                <w:rFonts w:ascii="URWPalladioL" w:hAnsi="URWPalladioL"/>
                <w:sz w:val="24"/>
              </w:rPr>
            </w:pPr>
            <w:ins w:id="98" w:author="Unknown Author" w:date="2016-08-14T14:03:00Z">
              <w:r>
                <w:rPr>
                  <w:rFonts w:ascii="URWPalladioL" w:hAnsi="URWPalladioL"/>
                  <w:sz w:val="24"/>
                </w:rPr>
                <w:t>5</w:t>
              </w:r>
            </w:ins>
          </w:p>
        </w:tc>
      </w:tr>
    </w:tbl>
    <w:p>
      <w:pPr>
        <w:pStyle w:val="TextBody"/>
        <w:jc w:val="center"/>
        <w:rPr>
          <w:rFonts w:ascii="URWPalladioL" w:hAnsi="URWPalladioL"/>
          <w:sz w:val="24"/>
        </w:rPr>
      </w:pPr>
      <w:ins w:id="99" w:author="Unknown Author" w:date="2016-08-14T14:03:00Z">
        <w:r>
          <w:rPr>
            <w:rFonts w:ascii="URWPalladioL" w:hAnsi="URWPalladioL"/>
            <w:sz w:val="24"/>
          </w:rPr>
        </w:r>
      </w:ins>
    </w:p>
    <w:p>
      <w:pPr>
        <w:pStyle w:val="TextBody"/>
        <w:jc w:val="left"/>
        <w:rPr>
          <w:rFonts w:ascii="URWPalladioL" w:hAnsi="URWPalladioL"/>
          <w:sz w:val="24"/>
        </w:rPr>
      </w:pPr>
      <w:ins w:id="100" w:author="Unknown Author" w:date="2016-08-14T14:03:00Z">
        <w:r>
          <w:rPr>
            <w:rFonts w:ascii="URWPalladioL" w:hAnsi="URWPalladioL"/>
            <w:sz w:val="24"/>
          </w:rPr>
          <w:t xml:space="preserve">The </w:t>
        </w:r>
      </w:ins>
      <w:ins w:id="101" w:author="Unknown Author" w:date="2016-08-14T14:04:00Z">
        <w:r>
          <w:rPr>
            <w:rFonts w:ascii="URWPalladioL" w:hAnsi="URWPalladioL"/>
            <w:sz w:val="24"/>
          </w:rPr>
          <w:t>results of the experiment are in agreement with the analytical calculations.</w:t>
        </w:r>
      </w:ins>
      <w:ins w:id="102" w:author="Unknown Author" w:date="2016-08-14T14:06:00Z">
        <w:r>
          <w:rPr>
            <w:rFonts w:ascii="URWPalladioL" w:hAnsi="URWPalladioL"/>
            <w:sz w:val="24"/>
          </w:rPr>
          <w:t xml:space="preserve"> The sum of two vectors and the angle between them can be calculated using Equations 1-5. </w:t>
        </w:r>
      </w:ins>
      <w:ins w:id="103" w:author="Unknown Author" w:date="2016-08-14T14:07:00Z">
        <w:r>
          <w:rPr>
            <w:rFonts w:ascii="URWPalladioL" w:hAnsi="URWPalladioL"/>
            <w:sz w:val="24"/>
          </w:rPr>
          <w:t xml:space="preserve">The equations are valid for making calculations </w:t>
        </w:r>
      </w:ins>
      <w:ins w:id="104" w:author="Unknown Author" w:date="2016-08-14T14:08:00Z">
        <w:r>
          <w:rPr>
            <w:rFonts w:ascii="URWPalladioL" w:hAnsi="URWPalladioL"/>
            <w:sz w:val="24"/>
          </w:rPr>
          <w:t>of physical vectors such as force.</w:t>
        </w:r>
      </w:ins>
    </w:p>
    <w:p>
      <w:pPr>
        <w:pStyle w:val="TextBody"/>
        <w:rPr>
          <w:rFonts w:ascii="URWPalladioL" w:hAnsi="URWPalladioL"/>
          <w:sz w:val="24"/>
        </w:rPr>
      </w:pPr>
      <w:r>
        <w:rPr>
          <w:rFonts w:ascii="URWPalladioL" w:hAnsi="URWPalladioL"/>
          <w:b/>
          <w:sz w:val="24"/>
        </w:rPr>
        <w:t xml:space="preserve">Summary: </w:t>
      </w:r>
      <w:r>
        <w:rPr>
          <w:rFonts w:ascii="URWPalladioL" w:hAnsi="URWPalladioL"/>
          <w:sz w:val="24"/>
        </w:rPr>
        <w:t xml:space="preserve">In this experiment the vector nature of forces is examined and measured. Vectors are added together and the resultant magnitude and direction are found both analytically as well as experimentally. </w:t>
      </w:r>
    </w:p>
    <w:p>
      <w:pPr>
        <w:pStyle w:val="TextBody"/>
        <w:rPr>
          <w:rFonts w:ascii="URWPalladioL" w:hAnsi="URWPalladioL"/>
          <w:sz w:val="24"/>
        </w:rPr>
      </w:pPr>
      <w:r>
        <w:rPr>
          <w:rFonts w:ascii="URWPalladioL" w:hAnsi="URWPalladioL"/>
          <w:b/>
          <w:sz w:val="24"/>
        </w:rPr>
        <w:t xml:space="preserve">Applications: </w:t>
      </w:r>
      <w:r>
        <w:rPr>
          <w:rFonts w:ascii="URWPalladioL" w:hAnsi="URWPalladioL"/>
          <w:sz w:val="24"/>
        </w:rPr>
        <w:t xml:space="preserve">An outfielder in baseball has to understand vectors in order to catch a ball on the move. If the outfielder only knew the speed of the ball they might run to left-field instead of to right and miss the ball. If they only knew the direction of the hit they might charge in only to watch the ball sail over their head. If they understand vectors then as soon as the ball is hit they can consider both the magnitude and direction in order to estimate where the ball is going to make a catch. </w:t>
      </w:r>
    </w:p>
    <w:p>
      <w:pPr>
        <w:pStyle w:val="TextBody"/>
        <w:rPr>
          <w:rFonts w:ascii="URWPalladioL" w:hAnsi="URWPalladioL"/>
          <w:sz w:val="24"/>
        </w:rPr>
      </w:pPr>
      <w:r>
        <w:rPr>
          <w:rFonts w:ascii="URWPalladioL" w:hAnsi="URWPalladioL"/>
          <w:sz w:val="24"/>
        </w:rPr>
        <w:t>When an airplane is in the sky</w:t>
      </w:r>
      <w:ins w:id="105" w:author="Nicholas Timmons" w:date="2016-06-08T15:03:00Z">
        <w:r>
          <w:rPr>
            <w:rFonts w:ascii="URWPalladioL" w:hAnsi="URWPalladioL"/>
            <w:sz w:val="24"/>
          </w:rPr>
          <w:t>,</w:t>
        </w:r>
      </w:ins>
      <w:r>
        <w:rPr>
          <w:rFonts w:ascii="URWPalladioL" w:hAnsi="URWPalladioL"/>
          <w:sz w:val="24"/>
        </w:rPr>
        <w:t xml:space="preserve"> its speed and direction can be written as a vector. When there is a heavy wind the wind vector adds to the planes vector to give the resultant system vector. For example, if a plane is flying into the wind the magnitude of the resultant vector will be less than the plane’s initial magnitude. This corresponds to the plane moving slower heading into the wind which makes intuitive sense. </w:t>
      </w:r>
    </w:p>
    <w:p>
      <w:pPr>
        <w:pStyle w:val="TextBody"/>
        <w:rPr>
          <w:rFonts w:ascii="URWPalladioL" w:hAnsi="URWPalladioL"/>
          <w:sz w:val="24"/>
        </w:rPr>
      </w:pPr>
      <w:r>
        <w:rPr>
          <w:rFonts w:ascii="URWPalladioL" w:hAnsi="URWPalladioL"/>
          <w:sz w:val="24"/>
        </w:rPr>
        <w:t xml:space="preserve">When two objects collide and stick together their final momentum (a vector) can be approximated as the sum of the two initial momentum vectors. This is a simplification as in the real world two objects colliding have extra factors to consider like heat or deformation from the collision. Momentum is just the mass of an object multiplied by its velocity. If two skaters on ice traveling different directions at different speeds collide and hold onto each other their final direction and speed can be estimated based on their initial vector components. </w:t>
      </w:r>
    </w:p>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URWPalladioL">
    <w:charset w:val="01"/>
    <w:family w:val="auto"/>
    <w:pitch w:val="default"/>
  </w:font>
  <w:font w:name="CMMI12">
    <w:charset w:val="01"/>
    <w:family w:val="auto"/>
    <w:pitch w:val="default"/>
  </w:font>
  <w:font w:name="CMSY10">
    <w:charset w:val="01"/>
    <w:family w:val="auto"/>
    <w:pitch w:val="default"/>
  </w:font>
  <w:font w:name="CMR8">
    <w:charset w:val="01"/>
    <w:family w:val="auto"/>
    <w:pitch w:val="default"/>
  </w:font>
  <w:font w:name="CMR12">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3"/>
      <w:numFmt w:val="decimal"/>
      <w:lvlText w:val="%1."/>
      <w:lvlJc w:val="left"/>
      <w:pPr>
        <w:tabs>
          <w:tab w:val="num" w:pos="720"/>
        </w:tabs>
        <w:ind w:left="720" w:hanging="360"/>
      </w:pPr>
      <w:rPr/>
    </w:lvl>
    <w:lvl w:ilvl="1">
      <w:start w:val="4"/>
      <w:numFmt w:val="decimal"/>
      <w:lvlText w:val="%1.%2)"/>
      <w:lvlJc w:val="left"/>
      <w:pPr>
        <w:tabs>
          <w:tab w:val="num" w:pos="1080"/>
        </w:tabs>
        <w:ind w:left="1080" w:hanging="360"/>
      </w:pPr>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trackRevisions/>
  <w:defaultTabStop w:val="709"/>
</w:settings>
</file>

<file path=word/styles.xml><?xml version="1.0" encoding="utf-8"?>
<w:styles xmlns:w="http://schemas.openxmlformats.org/wordprocessingml/2006/main">
  <w:docDefaults>
    <w:rPrDefault>
      <w:rPr>
        <w:rFonts w:ascii="Times New Roman" w:hAnsi="Times New Roman" w:eastAsia="Arial Unicode MS" w:cs="Arial Unicode MS"/>
        <w:sz w:val="24"/>
        <w:szCs w:val="24"/>
        <w:lang w:val="en-US"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Times New Roman" w:hAnsi="Times New Roman" w:eastAsia="Arial Unicode MS" w:cs="Arial Unicode MS"/>
      <w:color w:val="auto"/>
      <w:sz w:val="24"/>
      <w:szCs w:val="24"/>
      <w:lang w:val="en-US" w:eastAsia="zh-CN" w:bidi="hi-IN"/>
    </w:rPr>
  </w:style>
  <w:style w:type="character" w:styleId="NumberingSymbols">
    <w:name w:val="Numbering Symbols"/>
    <w:rPr/>
  </w:style>
  <w:style w:type="paragraph" w:styleId="Heading">
    <w:name w:val="Heading"/>
    <w:basedOn w:val="Normal"/>
    <w:next w:val="TextBody"/>
    <w:pPr>
      <w:keepNext/>
      <w:spacing w:before="240" w:after="120"/>
    </w:pPr>
    <w:rPr>
      <w:rFonts w:ascii="Arial" w:hAnsi="Arial" w:eastAsia="Arial Unicode MS" w:cs="Arial Unicode MS"/>
      <w:sz w:val="28"/>
      <w:szCs w:val="28"/>
    </w:rPr>
  </w:style>
  <w:style w:type="paragraph" w:styleId="TextBody">
    <w:name w:val="Text Body"/>
    <w:basedOn w:val="Normal"/>
    <w:pPr>
      <w:spacing w:before="0" w:after="120"/>
    </w:pPr>
    <w:rPr/>
  </w:style>
  <w:style w:type="paragraph" w:styleId="List">
    <w:name w:val="List"/>
    <w:basedOn w:val="TextBody"/>
    <w:pPr/>
    <w:rPr/>
  </w:style>
  <w:style w:type="paragraph" w:styleId="Caption">
    <w:name w:val="Caption"/>
    <w:basedOn w:val="Normal"/>
    <w:pPr>
      <w:suppressLineNumbers/>
      <w:spacing w:before="120" w:after="120"/>
    </w:pPr>
    <w:rPr>
      <w:i/>
      <w:iCs/>
      <w:sz w:val="24"/>
      <w:szCs w:val="24"/>
    </w:rPr>
  </w:style>
  <w:style w:type="paragraph" w:styleId="Index">
    <w:name w:val="Index"/>
    <w:basedOn w:val="Normal"/>
    <w:pPr>
      <w:suppressLineNumbers/>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9818</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2016-06-08T12:21:02Z</dcterms:created>
  <dc:creator>Nicholas Timmons</dc:creator>
  <dc:language>en-US</dc:language>
  <dcterms:modified xsi:type="dcterms:W3CDTF">2016-08-14T14:08:16Z</dcterms:modified>
  <cp:revision>7</cp:revision>
</cp:coreProperties>
</file>